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82200C" w14:textId="77777777" w:rsidR="00B84730" w:rsidRPr="00177096" w:rsidRDefault="00B84730" w:rsidP="00B84730">
      <w:pPr>
        <w:jc w:val="center"/>
        <w:rPr>
          <w:rFonts w:eastAsia="Arial"/>
        </w:rPr>
      </w:pPr>
      <w:r w:rsidRPr="00177096">
        <w:rPr>
          <w:bCs/>
        </w:rPr>
        <w:t>Certificats d’économies d’énergie</w:t>
      </w:r>
    </w:p>
    <w:p w14:paraId="741442E6" w14:textId="77777777" w:rsidR="00B84730" w:rsidRPr="00177096" w:rsidRDefault="00B84730" w:rsidP="00B84730">
      <w:pPr>
        <w:pStyle w:val="xl25"/>
        <w:pBdr>
          <w:bottom w:val="none" w:sz="0" w:space="0" w:color="auto"/>
        </w:pBdr>
        <w:spacing w:before="0" w:after="0"/>
        <w:rPr>
          <w:rFonts w:ascii="Times New Roman" w:eastAsia="Times New Roman" w:hAnsi="Times New Roman" w:cs="Times New Roman"/>
          <w:bCs/>
          <w:szCs w:val="22"/>
        </w:rPr>
      </w:pPr>
    </w:p>
    <w:p w14:paraId="485769E4" w14:textId="77777777" w:rsidR="00B84730" w:rsidRPr="00177096" w:rsidRDefault="00B84730" w:rsidP="00B84730">
      <w:pPr>
        <w:jc w:val="center"/>
        <w:rPr>
          <w:sz w:val="22"/>
          <w:szCs w:val="22"/>
        </w:rPr>
      </w:pPr>
      <w:r w:rsidRPr="00177096">
        <w:rPr>
          <w:bCs/>
          <w:sz w:val="22"/>
        </w:rPr>
        <w:t xml:space="preserve">Opération n° </w:t>
      </w:r>
      <w:r w:rsidRPr="00177096">
        <w:rPr>
          <w:b/>
          <w:sz w:val="22"/>
        </w:rPr>
        <w:t>BAR-TH-160</w:t>
      </w:r>
    </w:p>
    <w:p w14:paraId="5C861EE0" w14:textId="77777777" w:rsidR="00B84730" w:rsidRPr="00177096" w:rsidRDefault="00B84730" w:rsidP="00B84730">
      <w:pPr>
        <w:rPr>
          <w:sz w:val="22"/>
          <w:szCs w:val="22"/>
        </w:rPr>
      </w:pPr>
    </w:p>
    <w:tbl>
      <w:tblPr>
        <w:tblW w:w="9101" w:type="dxa"/>
        <w:tblInd w:w="108" w:type="dxa"/>
        <w:tblLayout w:type="fixed"/>
        <w:tblLook w:val="0000" w:firstRow="0" w:lastRow="0" w:firstColumn="0" w:lastColumn="0" w:noHBand="0" w:noVBand="0"/>
      </w:tblPr>
      <w:tblGrid>
        <w:gridCol w:w="9101"/>
      </w:tblGrid>
      <w:tr w:rsidR="00B84730" w:rsidRPr="00177096" w14:paraId="6DE7F2E1" w14:textId="77777777" w:rsidTr="00B84730">
        <w:tc>
          <w:tcPr>
            <w:tcW w:w="9101" w:type="dxa"/>
            <w:tcBorders>
              <w:top w:val="single" w:sz="4" w:space="0" w:color="000000"/>
              <w:left w:val="single" w:sz="4" w:space="0" w:color="000000"/>
              <w:bottom w:val="single" w:sz="4" w:space="0" w:color="000000"/>
              <w:right w:val="single" w:sz="4" w:space="0" w:color="000000"/>
            </w:tcBorders>
            <w:shd w:val="clear" w:color="auto" w:fill="CCECFF"/>
          </w:tcPr>
          <w:p w14:paraId="205B696B" w14:textId="77777777" w:rsidR="00B84730" w:rsidRPr="00177096" w:rsidRDefault="00B84730" w:rsidP="005C0F32">
            <w:pPr>
              <w:pStyle w:val="xl25"/>
              <w:pBdr>
                <w:bottom w:val="none" w:sz="0" w:space="0" w:color="auto"/>
              </w:pBdr>
              <w:spacing w:before="320" w:after="320"/>
              <w:rPr>
                <w:rFonts w:ascii="Times New Roman" w:hAnsi="Times New Roman" w:cs="Times New Roman"/>
                <w:b/>
                <w:sz w:val="32"/>
                <w:szCs w:val="32"/>
              </w:rPr>
            </w:pPr>
            <w:r w:rsidRPr="00177096">
              <w:rPr>
                <w:rFonts w:ascii="Times New Roman" w:hAnsi="Times New Roman" w:cs="Times New Roman"/>
                <w:b/>
                <w:sz w:val="32"/>
                <w:szCs w:val="32"/>
              </w:rPr>
              <w:t xml:space="preserve">Isolation d’un réseau hydraulique de chauffage </w:t>
            </w:r>
            <w:r w:rsidRPr="00177096">
              <w:rPr>
                <w:rFonts w:ascii="Times New Roman" w:hAnsi="Times New Roman" w:cs="Times New Roman"/>
                <w:b/>
                <w:sz w:val="32"/>
                <w:szCs w:val="32"/>
              </w:rPr>
              <w:br/>
              <w:t>ou d’eau chaude sanitaire</w:t>
            </w:r>
          </w:p>
        </w:tc>
      </w:tr>
    </w:tbl>
    <w:p w14:paraId="765D86BD" w14:textId="77777777" w:rsidR="00B84730" w:rsidRPr="00177096" w:rsidRDefault="00B84730" w:rsidP="00B84730">
      <w:pPr>
        <w:rPr>
          <w:sz w:val="22"/>
          <w:szCs w:val="22"/>
        </w:rPr>
      </w:pPr>
    </w:p>
    <w:p w14:paraId="7D06FB2A" w14:textId="77777777" w:rsidR="00B84730" w:rsidRPr="00177096" w:rsidRDefault="00B84730" w:rsidP="00B84730">
      <w:pPr>
        <w:rPr>
          <w:sz w:val="22"/>
          <w:szCs w:val="22"/>
        </w:rPr>
      </w:pPr>
    </w:p>
    <w:p w14:paraId="0FDE79DD" w14:textId="77777777" w:rsidR="00B84730" w:rsidRPr="00177096" w:rsidRDefault="00B84730" w:rsidP="00B84730">
      <w:pPr>
        <w:jc w:val="both"/>
        <w:rPr>
          <w:sz w:val="22"/>
          <w:szCs w:val="22"/>
          <w:u w:val="single"/>
        </w:rPr>
      </w:pPr>
      <w:r w:rsidRPr="00177096">
        <w:rPr>
          <w:b/>
          <w:sz w:val="22"/>
          <w:szCs w:val="22"/>
          <w:u w:val="single"/>
        </w:rPr>
        <w:t>1. Secteur d’application</w:t>
      </w:r>
    </w:p>
    <w:p w14:paraId="64F5D3A6" w14:textId="77777777" w:rsidR="00B84730" w:rsidRPr="00177096" w:rsidRDefault="00B84730" w:rsidP="00B84730">
      <w:pPr>
        <w:jc w:val="both"/>
        <w:rPr>
          <w:sz w:val="22"/>
          <w:szCs w:val="22"/>
        </w:rPr>
      </w:pPr>
      <w:r w:rsidRPr="00177096">
        <w:rPr>
          <w:sz w:val="22"/>
          <w:szCs w:val="22"/>
        </w:rPr>
        <w:t>Bâtiments résidentiels existants.</w:t>
      </w:r>
    </w:p>
    <w:p w14:paraId="45C56245" w14:textId="77777777" w:rsidR="00B84730" w:rsidRPr="00177096" w:rsidRDefault="00B84730" w:rsidP="00B84730">
      <w:pPr>
        <w:jc w:val="both"/>
        <w:rPr>
          <w:sz w:val="22"/>
          <w:szCs w:val="22"/>
        </w:rPr>
      </w:pPr>
    </w:p>
    <w:p w14:paraId="4057B82C" w14:textId="77777777" w:rsidR="00B84730" w:rsidRPr="00177096" w:rsidRDefault="00B84730" w:rsidP="00B84730">
      <w:pPr>
        <w:jc w:val="both"/>
        <w:rPr>
          <w:sz w:val="22"/>
          <w:szCs w:val="22"/>
          <w:u w:val="single"/>
        </w:rPr>
      </w:pPr>
      <w:r w:rsidRPr="00177096">
        <w:rPr>
          <w:b/>
          <w:sz w:val="22"/>
          <w:szCs w:val="22"/>
          <w:u w:val="single"/>
        </w:rPr>
        <w:t>2. Dénomination</w:t>
      </w:r>
    </w:p>
    <w:p w14:paraId="0041584A" w14:textId="1C84D53B" w:rsidR="00B84730" w:rsidRPr="00177096" w:rsidRDefault="00B84730" w:rsidP="00B84730">
      <w:pPr>
        <w:autoSpaceDE w:val="0"/>
        <w:rPr>
          <w:sz w:val="22"/>
          <w:szCs w:val="22"/>
        </w:rPr>
      </w:pPr>
      <w:r w:rsidRPr="00177096">
        <w:rPr>
          <w:sz w:val="22"/>
          <w:szCs w:val="22"/>
        </w:rPr>
        <w:t>Mise en place d’une isolation sur un réseau hydraulique de chauffage existant ou d’eau chaude sanitaire existant, situé hors du volume chauffé, pour un système de chauffage collectif existant maintenu en température (bouclé ou tracé)</w:t>
      </w:r>
      <w:ins w:id="0" w:author="Julien PARC" w:date="2021-07-12T13:23:00Z">
        <w:r w:rsidR="009F05FB">
          <w:rPr>
            <w:sz w:val="22"/>
            <w:szCs w:val="22"/>
          </w:rPr>
          <w:t xml:space="preserve">, dans les règles de l’art. </w:t>
        </w:r>
      </w:ins>
      <w:del w:id="1" w:author="Julien PARC" w:date="2021-07-12T13:23:00Z">
        <w:r w:rsidRPr="00177096" w:rsidDel="009F05FB">
          <w:rPr>
            <w:sz w:val="22"/>
            <w:szCs w:val="22"/>
          </w:rPr>
          <w:delText>.</w:delText>
        </w:r>
      </w:del>
    </w:p>
    <w:p w14:paraId="65E4BC5D" w14:textId="77777777" w:rsidR="00B84730" w:rsidRPr="00177096" w:rsidRDefault="00B84730" w:rsidP="00B84730">
      <w:pPr>
        <w:pStyle w:val="Standard"/>
        <w:spacing w:after="0"/>
        <w:rPr>
          <w:rFonts w:ascii="Times New Roman" w:hAnsi="Times New Roman" w:cs="Times New Roman"/>
          <w:szCs w:val="22"/>
        </w:rPr>
      </w:pPr>
    </w:p>
    <w:p w14:paraId="131B1F72" w14:textId="77777777" w:rsidR="00B84730" w:rsidRPr="00177096" w:rsidRDefault="00B84730" w:rsidP="00B84730">
      <w:pPr>
        <w:pStyle w:val="Standard"/>
        <w:spacing w:after="0"/>
        <w:rPr>
          <w:rFonts w:ascii="Times New Roman" w:hAnsi="Times New Roman" w:cs="Times New Roman"/>
          <w:szCs w:val="22"/>
        </w:rPr>
      </w:pPr>
      <w:r w:rsidRPr="00177096">
        <w:rPr>
          <w:rFonts w:ascii="Times New Roman" w:hAnsi="Times New Roman" w:cs="Times New Roman"/>
          <w:szCs w:val="22"/>
        </w:rPr>
        <w:t>L’isolation du réseau hydraulique de chauffage ou d’eau chaude sanitaire (ECS) n’est pas éligible en cas de remplacement de l’installation de chauffage collectif ou de production de l’eau chaude sanitaire effectué après le 1</w:t>
      </w:r>
      <w:r w:rsidRPr="00177096">
        <w:rPr>
          <w:rFonts w:ascii="Times New Roman" w:hAnsi="Times New Roman" w:cs="Times New Roman"/>
          <w:szCs w:val="22"/>
          <w:vertAlign w:val="superscript"/>
        </w:rPr>
        <w:t>er</w:t>
      </w:r>
      <w:r w:rsidRPr="00177096">
        <w:rPr>
          <w:rFonts w:ascii="Times New Roman" w:hAnsi="Times New Roman" w:cs="Times New Roman"/>
          <w:szCs w:val="22"/>
        </w:rPr>
        <w:t xml:space="preserve"> janvier 2018.</w:t>
      </w:r>
    </w:p>
    <w:p w14:paraId="12920A3F" w14:textId="77777777" w:rsidR="00B84730" w:rsidRPr="00177096" w:rsidRDefault="00B84730" w:rsidP="00B84730">
      <w:pPr>
        <w:pStyle w:val="Titre11"/>
        <w:numPr>
          <w:ilvl w:val="0"/>
          <w:numId w:val="0"/>
        </w:numPr>
        <w:spacing w:after="0"/>
        <w:jc w:val="both"/>
        <w:rPr>
          <w:b/>
          <w:sz w:val="22"/>
          <w:szCs w:val="22"/>
        </w:rPr>
      </w:pPr>
    </w:p>
    <w:p w14:paraId="079FBE59" w14:textId="77777777" w:rsidR="00B84730" w:rsidRPr="00177096" w:rsidRDefault="00B84730" w:rsidP="00B84730">
      <w:pPr>
        <w:jc w:val="both"/>
        <w:rPr>
          <w:sz w:val="22"/>
          <w:szCs w:val="22"/>
          <w:u w:val="single"/>
        </w:rPr>
      </w:pPr>
      <w:r w:rsidRPr="00177096">
        <w:rPr>
          <w:b/>
          <w:sz w:val="22"/>
          <w:szCs w:val="22"/>
          <w:u w:val="single"/>
        </w:rPr>
        <w:t>3. Conditions pour la délivrance de certificats</w:t>
      </w:r>
    </w:p>
    <w:p w14:paraId="16561D4C" w14:textId="77777777" w:rsidR="00B84730" w:rsidRPr="00177096" w:rsidRDefault="00B84730" w:rsidP="00B84730">
      <w:pPr>
        <w:autoSpaceDE w:val="0"/>
        <w:autoSpaceDN w:val="0"/>
        <w:adjustRightInd w:val="0"/>
        <w:jc w:val="both"/>
        <w:rPr>
          <w:sz w:val="22"/>
          <w:szCs w:val="22"/>
        </w:rPr>
      </w:pPr>
      <w:r w:rsidRPr="00177096">
        <w:rPr>
          <w:sz w:val="22"/>
          <w:szCs w:val="22"/>
        </w:rPr>
        <w:t>La mise en place est réalisée par un professionnel.</w:t>
      </w:r>
    </w:p>
    <w:p w14:paraId="00AEB299" w14:textId="77777777" w:rsidR="00B84730" w:rsidRPr="00177096" w:rsidRDefault="00B84730" w:rsidP="00B84730">
      <w:pPr>
        <w:autoSpaceDE w:val="0"/>
        <w:autoSpaceDN w:val="0"/>
        <w:adjustRightInd w:val="0"/>
        <w:jc w:val="both"/>
        <w:rPr>
          <w:sz w:val="22"/>
          <w:szCs w:val="22"/>
        </w:rPr>
      </w:pPr>
    </w:p>
    <w:p w14:paraId="49063DB8" w14:textId="77777777" w:rsidR="00B84730" w:rsidRPr="00177096" w:rsidRDefault="00B84730" w:rsidP="00B84730">
      <w:pPr>
        <w:autoSpaceDE w:val="0"/>
        <w:autoSpaceDN w:val="0"/>
        <w:adjustRightInd w:val="0"/>
        <w:jc w:val="both"/>
        <w:rPr>
          <w:sz w:val="22"/>
          <w:szCs w:val="22"/>
        </w:rPr>
      </w:pPr>
      <w:r w:rsidRPr="00177096">
        <w:rPr>
          <w:sz w:val="22"/>
          <w:szCs w:val="22"/>
        </w:rPr>
        <w:t xml:space="preserve">Le réseau hydraulique de chauffage ou d’eau chaude sanitaire isolé est situé hors du volume chauffé. Le volume chauffé est défini au fascicule 1 des règles </w:t>
      </w:r>
      <w:proofErr w:type="spellStart"/>
      <w:r w:rsidRPr="00177096">
        <w:rPr>
          <w:sz w:val="22"/>
          <w:szCs w:val="22"/>
        </w:rPr>
        <w:t>Th-U</w:t>
      </w:r>
      <w:proofErr w:type="spellEnd"/>
      <w:r w:rsidRPr="00177096">
        <w:rPr>
          <w:sz w:val="22"/>
          <w:szCs w:val="22"/>
        </w:rPr>
        <w:t xml:space="preserve"> utilisées dans la méthode de calcul Th-C-E ex prévue par l’arrêté du 13 juin 2008 relatif à la performance énergétique des bâtiments existants de surface supérieure à </w:t>
      </w:r>
      <w:smartTag w:uri="urn:schemas-microsoft-com:office:smarttags" w:element="metricconverter">
        <w:smartTagPr>
          <w:attr w:name="ProductID" w:val="1000 m￨tres carr￩s"/>
        </w:smartTagPr>
        <w:r w:rsidRPr="00177096">
          <w:rPr>
            <w:sz w:val="22"/>
            <w:szCs w:val="22"/>
          </w:rPr>
          <w:t>1000 mètres carrés</w:t>
        </w:r>
      </w:smartTag>
      <w:r w:rsidRPr="00177096">
        <w:rPr>
          <w:sz w:val="22"/>
          <w:szCs w:val="22"/>
        </w:rPr>
        <w:t>, lorsqu’ils font l’objet de travaux de rénovation importants et approuvée par l’arrêté du 8 août 2008.</w:t>
      </w:r>
    </w:p>
    <w:p w14:paraId="0F7AA725" w14:textId="77777777" w:rsidR="00B84730" w:rsidRPr="00177096" w:rsidRDefault="00B84730" w:rsidP="00B84730">
      <w:pPr>
        <w:autoSpaceDE w:val="0"/>
        <w:jc w:val="both"/>
        <w:rPr>
          <w:sz w:val="22"/>
          <w:szCs w:val="22"/>
        </w:rPr>
      </w:pPr>
    </w:p>
    <w:p w14:paraId="6F6AF993" w14:textId="77777777" w:rsidR="00B84730" w:rsidRPr="00177096" w:rsidRDefault="00B84730" w:rsidP="00B84730">
      <w:pPr>
        <w:autoSpaceDE w:val="0"/>
        <w:jc w:val="both"/>
        <w:rPr>
          <w:sz w:val="22"/>
          <w:szCs w:val="22"/>
        </w:rPr>
      </w:pPr>
      <w:r w:rsidRPr="00177096">
        <w:rPr>
          <w:sz w:val="22"/>
          <w:szCs w:val="22"/>
        </w:rPr>
        <w:t>L’isolation est effectuée sur un réseau non isolé ou dont l’isolation existante est de classe inférieure ou égale à 2 selon la norme NF EN 12 828+A1:2014.</w:t>
      </w:r>
    </w:p>
    <w:p w14:paraId="75F57303" w14:textId="77777777" w:rsidR="00B84730" w:rsidRPr="00177096" w:rsidRDefault="00B84730" w:rsidP="00B84730">
      <w:pPr>
        <w:autoSpaceDE w:val="0"/>
        <w:jc w:val="both"/>
        <w:rPr>
          <w:sz w:val="22"/>
          <w:szCs w:val="22"/>
        </w:rPr>
      </w:pPr>
    </w:p>
    <w:p w14:paraId="644A289B" w14:textId="08BCAE39" w:rsidR="00B84730" w:rsidRPr="00177096" w:rsidRDefault="00B84730" w:rsidP="00B84730">
      <w:pPr>
        <w:autoSpaceDE w:val="0"/>
        <w:rPr>
          <w:sz w:val="22"/>
          <w:szCs w:val="22"/>
        </w:rPr>
      </w:pPr>
      <w:r w:rsidRPr="00177096">
        <w:rPr>
          <w:sz w:val="22"/>
          <w:szCs w:val="22"/>
        </w:rPr>
        <w:t xml:space="preserve">L’isolant mis en place est de classe supérieure ou égale à </w:t>
      </w:r>
      <w:ins w:id="2" w:author="GOISLOT Damien" w:date="2021-09-21T08:15:00Z">
        <w:r w:rsidR="002A5448">
          <w:rPr>
            <w:sz w:val="22"/>
            <w:szCs w:val="22"/>
          </w:rPr>
          <w:t>4</w:t>
        </w:r>
      </w:ins>
      <w:del w:id="3" w:author="GOISLOT Damien" w:date="2021-09-21T08:15:00Z">
        <w:r w:rsidRPr="00177096" w:rsidDel="002A5448">
          <w:rPr>
            <w:sz w:val="22"/>
            <w:szCs w:val="22"/>
          </w:rPr>
          <w:delText>3</w:delText>
        </w:r>
      </w:del>
      <w:r w:rsidRPr="00177096">
        <w:rPr>
          <w:sz w:val="22"/>
          <w:szCs w:val="22"/>
        </w:rPr>
        <w:t xml:space="preserve"> selon la norme NF EN 12 828+A1:2014.</w:t>
      </w:r>
    </w:p>
    <w:p w14:paraId="0C04BF84" w14:textId="77777777" w:rsidR="00B84730" w:rsidRPr="00177096" w:rsidRDefault="00B84730" w:rsidP="00B84730">
      <w:pPr>
        <w:autoSpaceDE w:val="0"/>
        <w:rPr>
          <w:sz w:val="22"/>
          <w:szCs w:val="22"/>
        </w:rPr>
      </w:pPr>
    </w:p>
    <w:p w14:paraId="2D33F270" w14:textId="77777777" w:rsidR="00B84730" w:rsidRPr="00177096" w:rsidRDefault="00B84730" w:rsidP="00B84730">
      <w:pPr>
        <w:jc w:val="both"/>
        <w:textAlignment w:val="baseline"/>
        <w:rPr>
          <w:rFonts w:eastAsia="SimSun"/>
          <w:sz w:val="22"/>
          <w:szCs w:val="22"/>
          <w:lang w:bidi="hi-IN"/>
        </w:rPr>
      </w:pPr>
      <w:r w:rsidRPr="00177096">
        <w:rPr>
          <w:rFonts w:eastAsia="SimSun"/>
          <w:sz w:val="22"/>
          <w:szCs w:val="22"/>
          <w:lang w:bidi="hi-IN"/>
        </w:rPr>
        <w:t>La preuve de réalisation de l’opération mentionne :</w:t>
      </w:r>
    </w:p>
    <w:p w14:paraId="3CE8711A" w14:textId="77777777" w:rsidR="00B84730" w:rsidRPr="00177096" w:rsidRDefault="00B84730" w:rsidP="00B84730">
      <w:pPr>
        <w:jc w:val="both"/>
        <w:textAlignment w:val="baseline"/>
        <w:rPr>
          <w:rFonts w:eastAsia="SimSun"/>
          <w:sz w:val="22"/>
          <w:szCs w:val="22"/>
          <w:lang w:bidi="hi-IN"/>
        </w:rPr>
      </w:pPr>
      <w:r w:rsidRPr="00177096">
        <w:rPr>
          <w:rFonts w:eastAsia="SimSun"/>
          <w:sz w:val="22"/>
          <w:szCs w:val="22"/>
          <w:lang w:bidi="hi-IN"/>
        </w:rPr>
        <w:t>- la mise en place d’une isolation sur un réseau hydraulique de chauffage ou d’ECS existant ;</w:t>
      </w:r>
    </w:p>
    <w:p w14:paraId="3C47D80C" w14:textId="77777777" w:rsidR="00B84730" w:rsidRPr="00177096" w:rsidRDefault="00B84730" w:rsidP="00B84730">
      <w:pPr>
        <w:jc w:val="both"/>
        <w:textAlignment w:val="baseline"/>
        <w:rPr>
          <w:rFonts w:eastAsia="SimSun"/>
          <w:sz w:val="22"/>
          <w:szCs w:val="22"/>
          <w:lang w:bidi="hi-IN"/>
        </w:rPr>
      </w:pPr>
      <w:r w:rsidRPr="00177096">
        <w:rPr>
          <w:rFonts w:eastAsia="SimSun"/>
          <w:sz w:val="22"/>
          <w:szCs w:val="22"/>
          <w:lang w:bidi="hi-IN"/>
        </w:rPr>
        <w:t>- la longueur isolée de réseau hors des volumes chauffés ;</w:t>
      </w:r>
    </w:p>
    <w:p w14:paraId="2B3829E4" w14:textId="77777777" w:rsidR="00B84730" w:rsidRPr="00177096" w:rsidRDefault="00B84730" w:rsidP="00B84730">
      <w:pPr>
        <w:jc w:val="both"/>
        <w:textAlignment w:val="baseline"/>
        <w:rPr>
          <w:rFonts w:eastAsia="SimSun"/>
          <w:sz w:val="22"/>
          <w:szCs w:val="22"/>
          <w:lang w:bidi="hi-IN"/>
        </w:rPr>
      </w:pPr>
      <w:r w:rsidRPr="00177096">
        <w:rPr>
          <w:rFonts w:eastAsia="SimSun"/>
          <w:sz w:val="22"/>
          <w:szCs w:val="22"/>
          <w:lang w:bidi="hi-IN"/>
        </w:rPr>
        <w:t>- les marque et référence de l’isolant installé ;</w:t>
      </w:r>
    </w:p>
    <w:p w14:paraId="24ABC807" w14:textId="77777777" w:rsidR="00B84730" w:rsidRPr="00177096" w:rsidRDefault="00B84730" w:rsidP="00B84730">
      <w:pPr>
        <w:jc w:val="both"/>
        <w:textAlignment w:val="baseline"/>
        <w:rPr>
          <w:rFonts w:eastAsia="SimSun"/>
          <w:sz w:val="22"/>
          <w:szCs w:val="22"/>
          <w:lang w:bidi="hi-IN"/>
        </w:rPr>
      </w:pPr>
      <w:r w:rsidRPr="00177096">
        <w:rPr>
          <w:rFonts w:eastAsia="SimSun"/>
          <w:sz w:val="22"/>
          <w:szCs w:val="22"/>
          <w:lang w:bidi="hi-IN"/>
        </w:rPr>
        <w:t>- la classe de l’isolant installé selon la norme NF EN 12 828+A1:2014 ;</w:t>
      </w:r>
    </w:p>
    <w:p w14:paraId="6D2570DC" w14:textId="77777777" w:rsidR="00B84730" w:rsidRPr="00177096" w:rsidRDefault="00B84730" w:rsidP="00B84730">
      <w:pPr>
        <w:jc w:val="both"/>
        <w:textAlignment w:val="baseline"/>
        <w:rPr>
          <w:rFonts w:eastAsia="SimSun"/>
          <w:sz w:val="22"/>
          <w:szCs w:val="22"/>
          <w:lang w:bidi="hi-IN"/>
        </w:rPr>
      </w:pPr>
      <w:r w:rsidRPr="00177096">
        <w:rPr>
          <w:rFonts w:eastAsia="SimSun"/>
          <w:sz w:val="22"/>
          <w:szCs w:val="22"/>
          <w:lang w:bidi="hi-IN"/>
        </w:rPr>
        <w:t>- le cas échéant, la dépose de l’ancien isolant.</w:t>
      </w:r>
    </w:p>
    <w:p w14:paraId="50678A3A" w14:textId="77777777" w:rsidR="00B84730" w:rsidRPr="00177096" w:rsidRDefault="00B84730" w:rsidP="00B84730">
      <w:pPr>
        <w:jc w:val="both"/>
        <w:rPr>
          <w:sz w:val="22"/>
          <w:szCs w:val="22"/>
        </w:rPr>
      </w:pPr>
    </w:p>
    <w:p w14:paraId="2F2EB8E6" w14:textId="77777777" w:rsidR="00B84730" w:rsidRPr="00177096" w:rsidRDefault="00B84730" w:rsidP="00B84730">
      <w:pPr>
        <w:jc w:val="both"/>
        <w:rPr>
          <w:sz w:val="22"/>
          <w:szCs w:val="22"/>
        </w:rPr>
      </w:pPr>
      <w:r w:rsidRPr="00177096">
        <w:rPr>
          <w:sz w:val="22"/>
          <w:szCs w:val="22"/>
        </w:rPr>
        <w:t>Les travaux d’isolation du réseau de chauffage ou d’ECS font l’objet, après réalisation, d’un contrôle par un organisme d’inspection. Un rapport de conformité établi par cet organisme atteste la vérification :</w:t>
      </w:r>
    </w:p>
    <w:p w14:paraId="2E7823A0" w14:textId="77777777" w:rsidR="00B84730" w:rsidRPr="00177096" w:rsidRDefault="00B84730" w:rsidP="00B84730">
      <w:pPr>
        <w:jc w:val="both"/>
        <w:textAlignment w:val="baseline"/>
        <w:rPr>
          <w:rFonts w:eastAsia="SimSun"/>
          <w:sz w:val="22"/>
          <w:szCs w:val="22"/>
          <w:lang w:bidi="hi-IN"/>
        </w:rPr>
      </w:pPr>
      <w:r w:rsidRPr="00177096">
        <w:rPr>
          <w:rFonts w:eastAsia="SimSun"/>
          <w:sz w:val="22"/>
          <w:szCs w:val="22"/>
          <w:lang w:bidi="hi-IN"/>
        </w:rPr>
        <w:t>- de la mise en place d’une isolation sur un réseau hydraulique de chauffage ou d’ECS existant ;</w:t>
      </w:r>
    </w:p>
    <w:p w14:paraId="51FB8352" w14:textId="77777777" w:rsidR="00B84730" w:rsidRPr="00177096" w:rsidRDefault="00B84730" w:rsidP="00B84730">
      <w:pPr>
        <w:jc w:val="both"/>
        <w:textAlignment w:val="baseline"/>
        <w:rPr>
          <w:sz w:val="22"/>
          <w:szCs w:val="22"/>
        </w:rPr>
      </w:pPr>
      <w:r w:rsidRPr="00177096">
        <w:rPr>
          <w:rFonts w:eastAsia="SimSun"/>
          <w:sz w:val="22"/>
          <w:szCs w:val="22"/>
          <w:lang w:bidi="hi-IN"/>
        </w:rPr>
        <w:t>- d</w:t>
      </w:r>
      <w:r w:rsidRPr="00177096">
        <w:rPr>
          <w:sz w:val="22"/>
          <w:szCs w:val="22"/>
        </w:rPr>
        <w:t>es caractéristiques de l’isolant mis en place :</w:t>
      </w:r>
    </w:p>
    <w:p w14:paraId="38E9C498" w14:textId="77777777" w:rsidR="00B84730" w:rsidRPr="00177096" w:rsidRDefault="00B84730" w:rsidP="00B84730">
      <w:pPr>
        <w:ind w:left="708"/>
        <w:textAlignment w:val="baseline"/>
        <w:rPr>
          <w:sz w:val="22"/>
          <w:szCs w:val="22"/>
        </w:rPr>
      </w:pPr>
      <w:r w:rsidRPr="00177096">
        <w:rPr>
          <w:sz w:val="22"/>
          <w:szCs w:val="22"/>
        </w:rPr>
        <w:t>- marque et référence ;</w:t>
      </w:r>
    </w:p>
    <w:p w14:paraId="7B27D2F5" w14:textId="77777777" w:rsidR="00B84730" w:rsidRPr="00177096" w:rsidRDefault="00B84730" w:rsidP="00B84730">
      <w:pPr>
        <w:ind w:left="708"/>
        <w:textAlignment w:val="baseline"/>
        <w:rPr>
          <w:sz w:val="22"/>
          <w:szCs w:val="22"/>
        </w:rPr>
      </w:pPr>
      <w:r w:rsidRPr="00177096">
        <w:rPr>
          <w:sz w:val="22"/>
          <w:szCs w:val="22"/>
        </w:rPr>
        <w:t>- et épaisseur ;</w:t>
      </w:r>
    </w:p>
    <w:p w14:paraId="41D4F5BE" w14:textId="77777777" w:rsidR="00B84730" w:rsidRPr="00177096" w:rsidRDefault="00B84730" w:rsidP="00B84730">
      <w:pPr>
        <w:ind w:left="708"/>
        <w:textAlignment w:val="baseline"/>
        <w:rPr>
          <w:rFonts w:eastAsia="SimSun"/>
          <w:sz w:val="22"/>
          <w:szCs w:val="22"/>
          <w:lang w:bidi="hi-IN"/>
        </w:rPr>
      </w:pPr>
      <w:r w:rsidRPr="00177096">
        <w:rPr>
          <w:sz w:val="22"/>
          <w:szCs w:val="22"/>
        </w:rPr>
        <w:t xml:space="preserve">- et </w:t>
      </w:r>
      <w:r w:rsidRPr="00177096">
        <w:rPr>
          <w:rFonts w:eastAsia="SimSun"/>
          <w:sz w:val="22"/>
          <w:szCs w:val="22"/>
          <w:lang w:bidi="hi-IN"/>
        </w:rPr>
        <w:t>classe selon la norme NF EN 12 828 + A1:2014</w:t>
      </w:r>
      <w:r w:rsidRPr="00177096">
        <w:rPr>
          <w:sz w:val="22"/>
          <w:szCs w:val="22"/>
        </w:rPr>
        <w:t xml:space="preserve"> </w:t>
      </w:r>
      <w:r w:rsidRPr="00177096">
        <w:rPr>
          <w:rFonts w:eastAsia="SimSun"/>
          <w:sz w:val="22"/>
          <w:szCs w:val="22"/>
          <w:lang w:bidi="hi-IN"/>
        </w:rPr>
        <w:t>;</w:t>
      </w:r>
    </w:p>
    <w:p w14:paraId="21E453DD" w14:textId="77777777" w:rsidR="00B84730" w:rsidRPr="00177096" w:rsidRDefault="00B84730" w:rsidP="00B84730">
      <w:pPr>
        <w:jc w:val="both"/>
        <w:rPr>
          <w:sz w:val="22"/>
          <w:szCs w:val="22"/>
        </w:rPr>
      </w:pPr>
      <w:r w:rsidRPr="00177096">
        <w:rPr>
          <w:sz w:val="22"/>
          <w:szCs w:val="22"/>
        </w:rPr>
        <w:t>- de la longueur, hors des volumes chauffés, du réseau isolé lors de l’opération ;</w:t>
      </w:r>
    </w:p>
    <w:p w14:paraId="4F7216F5" w14:textId="77777777" w:rsidR="00B84730" w:rsidRPr="00177096" w:rsidRDefault="00B84730" w:rsidP="00B84730">
      <w:pPr>
        <w:pStyle w:val="Standard"/>
        <w:spacing w:after="0"/>
        <w:rPr>
          <w:rFonts w:ascii="Times New Roman" w:hAnsi="Times New Roman" w:cs="Times New Roman"/>
          <w:szCs w:val="22"/>
        </w:rPr>
      </w:pPr>
      <w:r w:rsidRPr="00177096">
        <w:rPr>
          <w:rFonts w:ascii="Times New Roman" w:hAnsi="Times New Roman" w:cs="Times New Roman"/>
          <w:szCs w:val="22"/>
        </w:rPr>
        <w:t>- de la date de mise en service de l’installation de chauffage collectif et/ou de production de l’eau chaude sanitaire en précisant s’il s’agit d’une vérification sur site ou documentaire.</w:t>
      </w:r>
    </w:p>
    <w:p w14:paraId="66E78E64" w14:textId="77777777" w:rsidR="00B84730" w:rsidRPr="00177096" w:rsidRDefault="00B84730" w:rsidP="00B84730">
      <w:pPr>
        <w:jc w:val="both"/>
        <w:textAlignment w:val="baseline"/>
        <w:rPr>
          <w:rFonts w:eastAsia="SimSun"/>
          <w:sz w:val="22"/>
          <w:szCs w:val="22"/>
          <w:lang w:bidi="hi-IN"/>
        </w:rPr>
      </w:pPr>
    </w:p>
    <w:p w14:paraId="5C4E86EA" w14:textId="77777777" w:rsidR="00B84730" w:rsidRPr="00177096" w:rsidRDefault="00B84730" w:rsidP="00B84730">
      <w:pPr>
        <w:jc w:val="both"/>
        <w:rPr>
          <w:sz w:val="22"/>
          <w:szCs w:val="22"/>
        </w:rPr>
      </w:pPr>
      <w:r w:rsidRPr="00177096">
        <w:rPr>
          <w:sz w:val="22"/>
          <w:szCs w:val="22"/>
        </w:rPr>
        <w:t>Le rapport de conformité identifie l'opération réalisée par la référence de la preuve de réalisation de l'opération, la raison sociale et le numéro de SIREN du professionnel, l'identité du bénéficiaire et le lieu de réalisation de l'opération.</w:t>
      </w:r>
    </w:p>
    <w:p w14:paraId="4B9AB120" w14:textId="77777777" w:rsidR="00B84730" w:rsidRPr="00177096" w:rsidRDefault="00B84730" w:rsidP="00B84730">
      <w:pPr>
        <w:jc w:val="both"/>
        <w:rPr>
          <w:sz w:val="22"/>
          <w:szCs w:val="22"/>
        </w:rPr>
      </w:pPr>
    </w:p>
    <w:p w14:paraId="0889E49B" w14:textId="77777777" w:rsidR="00B84730" w:rsidRPr="00177096" w:rsidRDefault="00B84730" w:rsidP="00B84730">
      <w:pPr>
        <w:jc w:val="both"/>
        <w:rPr>
          <w:sz w:val="22"/>
          <w:szCs w:val="22"/>
        </w:rPr>
      </w:pPr>
      <w:r w:rsidRPr="00177096">
        <w:rPr>
          <w:sz w:val="22"/>
          <w:szCs w:val="22"/>
        </w:rPr>
        <w:t xml:space="preserve">L'organisme d'inspection est accrédité selon la norme NF EN ISO/CEI 17020 ou toute version ultérieure, en tant qu'organisme d'inspection de type A pour le domaine d'activité Bâtiment-Génie civil par le Comité français d’accréditation (COFRAC) ou tout autre organisme d’accréditation signataire de l’accord européen multilatéral pertinent pris dans le cadre de </w:t>
      </w:r>
      <w:proofErr w:type="spellStart"/>
      <w:r w:rsidRPr="00177096">
        <w:rPr>
          <w:sz w:val="22"/>
          <w:szCs w:val="22"/>
        </w:rPr>
        <w:t>European</w:t>
      </w:r>
      <w:proofErr w:type="spellEnd"/>
      <w:r w:rsidRPr="00177096">
        <w:rPr>
          <w:sz w:val="22"/>
          <w:szCs w:val="22"/>
        </w:rPr>
        <w:t xml:space="preserve"> </w:t>
      </w:r>
      <w:proofErr w:type="spellStart"/>
      <w:r w:rsidRPr="00177096">
        <w:rPr>
          <w:sz w:val="22"/>
          <w:szCs w:val="22"/>
        </w:rPr>
        <w:t>co-operation</w:t>
      </w:r>
      <w:proofErr w:type="spellEnd"/>
      <w:r w:rsidRPr="00177096">
        <w:rPr>
          <w:sz w:val="22"/>
          <w:szCs w:val="22"/>
        </w:rPr>
        <w:t xml:space="preserve"> for </w:t>
      </w:r>
      <w:proofErr w:type="spellStart"/>
      <w:r w:rsidRPr="00177096">
        <w:rPr>
          <w:sz w:val="22"/>
          <w:szCs w:val="22"/>
        </w:rPr>
        <w:t>Accreditation</w:t>
      </w:r>
      <w:proofErr w:type="spellEnd"/>
      <w:r w:rsidRPr="00177096">
        <w:rPr>
          <w:sz w:val="22"/>
          <w:szCs w:val="22"/>
        </w:rPr>
        <w:t xml:space="preserve"> (EA), coordination européenne des organismes d’accréditation.</w:t>
      </w:r>
    </w:p>
    <w:p w14:paraId="2D13C8D4" w14:textId="77777777" w:rsidR="00B84730" w:rsidRPr="00177096" w:rsidRDefault="00B84730" w:rsidP="00B84730">
      <w:pPr>
        <w:jc w:val="both"/>
        <w:rPr>
          <w:sz w:val="22"/>
          <w:szCs w:val="22"/>
        </w:rPr>
      </w:pPr>
    </w:p>
    <w:p w14:paraId="6B0C4188" w14:textId="77777777" w:rsidR="00B84730" w:rsidRPr="00177096" w:rsidRDefault="00B84730" w:rsidP="00B84730">
      <w:pPr>
        <w:jc w:val="both"/>
        <w:rPr>
          <w:sz w:val="22"/>
          <w:szCs w:val="22"/>
        </w:rPr>
      </w:pPr>
      <w:r w:rsidRPr="00177096">
        <w:rPr>
          <w:sz w:val="22"/>
          <w:szCs w:val="22"/>
        </w:rPr>
        <w:t>Les documents justificatifs spécifiques à l’opération sont le rapport de conformité établi par l’organisme d'inspection et la justification de l'accréditation de l'organisme d'inspection.</w:t>
      </w:r>
    </w:p>
    <w:p w14:paraId="503AFA69" w14:textId="77777777" w:rsidR="00B84730" w:rsidRPr="00177096" w:rsidRDefault="00B84730" w:rsidP="00B84730">
      <w:pPr>
        <w:pStyle w:val="Titre11"/>
        <w:numPr>
          <w:ilvl w:val="0"/>
          <w:numId w:val="0"/>
        </w:numPr>
        <w:spacing w:after="0" w:line="240" w:lineRule="auto"/>
        <w:ind w:left="432" w:hanging="432"/>
        <w:rPr>
          <w:b/>
          <w:sz w:val="22"/>
          <w:szCs w:val="22"/>
        </w:rPr>
      </w:pPr>
    </w:p>
    <w:p w14:paraId="01A57FAA" w14:textId="77777777" w:rsidR="00B84730" w:rsidRPr="00177096" w:rsidRDefault="00B84730" w:rsidP="00B84730">
      <w:pPr>
        <w:jc w:val="both"/>
        <w:rPr>
          <w:sz w:val="22"/>
          <w:szCs w:val="22"/>
          <w:u w:val="single"/>
        </w:rPr>
      </w:pPr>
      <w:r w:rsidRPr="00177096">
        <w:rPr>
          <w:b/>
          <w:sz w:val="22"/>
          <w:szCs w:val="22"/>
          <w:u w:val="single"/>
        </w:rPr>
        <w:t>4. Durée de vie conventionnelle</w:t>
      </w:r>
    </w:p>
    <w:p w14:paraId="451F575A" w14:textId="77777777" w:rsidR="00B84730" w:rsidRPr="00177096" w:rsidRDefault="00B84730" w:rsidP="00B84730">
      <w:pPr>
        <w:jc w:val="both"/>
        <w:rPr>
          <w:sz w:val="22"/>
          <w:szCs w:val="22"/>
        </w:rPr>
      </w:pPr>
      <w:r w:rsidRPr="00177096">
        <w:rPr>
          <w:sz w:val="22"/>
          <w:szCs w:val="22"/>
        </w:rPr>
        <w:t>20 ans.</w:t>
      </w:r>
    </w:p>
    <w:p w14:paraId="5E66F32F" w14:textId="77777777" w:rsidR="00B84730" w:rsidRPr="00177096" w:rsidRDefault="00B84730" w:rsidP="00B84730">
      <w:pPr>
        <w:rPr>
          <w:sz w:val="22"/>
          <w:szCs w:val="22"/>
        </w:rPr>
      </w:pPr>
    </w:p>
    <w:p w14:paraId="2E8C2F10" w14:textId="77777777" w:rsidR="00B84730" w:rsidRPr="00177096" w:rsidRDefault="00B84730" w:rsidP="00B84730">
      <w:pPr>
        <w:rPr>
          <w:sz w:val="22"/>
          <w:szCs w:val="22"/>
          <w:u w:val="single"/>
        </w:rPr>
      </w:pPr>
      <w:r w:rsidRPr="00177096">
        <w:rPr>
          <w:b/>
          <w:sz w:val="22"/>
          <w:szCs w:val="22"/>
          <w:u w:val="single"/>
        </w:rPr>
        <w:t>5. Montant de certificats en kWh cumac</w:t>
      </w:r>
    </w:p>
    <w:p w14:paraId="52F63C3F" w14:textId="77777777" w:rsidR="00B84730" w:rsidRPr="00177096" w:rsidRDefault="00B84730" w:rsidP="00B84730">
      <w:pPr>
        <w:rPr>
          <w:sz w:val="22"/>
          <w:szCs w:val="22"/>
        </w:rPr>
      </w:pPr>
    </w:p>
    <w:tbl>
      <w:tblPr>
        <w:tblW w:w="0" w:type="auto"/>
        <w:tblInd w:w="637" w:type="dxa"/>
        <w:tblLayout w:type="fixed"/>
        <w:tblCellMar>
          <w:left w:w="70" w:type="dxa"/>
          <w:right w:w="70" w:type="dxa"/>
        </w:tblCellMar>
        <w:tblLook w:val="0000" w:firstRow="0" w:lastRow="0" w:firstColumn="0" w:lastColumn="0" w:noHBand="0" w:noVBand="0"/>
      </w:tblPr>
      <w:tblGrid>
        <w:gridCol w:w="1843"/>
        <w:gridCol w:w="1701"/>
        <w:gridCol w:w="1701"/>
        <w:gridCol w:w="851"/>
        <w:gridCol w:w="2409"/>
      </w:tblGrid>
      <w:tr w:rsidR="00B84730" w:rsidRPr="00177096" w14:paraId="09336EC9" w14:textId="77777777" w:rsidTr="005C0F32">
        <w:trPr>
          <w:trHeight w:val="630"/>
        </w:trPr>
        <w:tc>
          <w:tcPr>
            <w:tcW w:w="5245" w:type="dxa"/>
            <w:gridSpan w:val="3"/>
            <w:tcBorders>
              <w:top w:val="single" w:sz="4" w:space="0" w:color="auto"/>
              <w:left w:val="single" w:sz="4" w:space="0" w:color="auto"/>
              <w:bottom w:val="single" w:sz="4" w:space="0" w:color="auto"/>
              <w:right w:val="single" w:sz="4" w:space="0" w:color="auto"/>
            </w:tcBorders>
            <w:vAlign w:val="center"/>
          </w:tcPr>
          <w:p w14:paraId="4B722902" w14:textId="77777777" w:rsidR="00B84730" w:rsidRPr="00177096" w:rsidRDefault="00B84730" w:rsidP="005C0F32">
            <w:pPr>
              <w:snapToGrid w:val="0"/>
              <w:jc w:val="center"/>
              <w:rPr>
                <w:sz w:val="22"/>
                <w:szCs w:val="22"/>
              </w:rPr>
            </w:pPr>
            <w:r w:rsidRPr="00177096">
              <w:rPr>
                <w:sz w:val="22"/>
                <w:szCs w:val="22"/>
              </w:rPr>
              <w:t>Montant en kWh cumac par mètre de réseau isolé</w:t>
            </w:r>
          </w:p>
        </w:tc>
        <w:tc>
          <w:tcPr>
            <w:tcW w:w="851" w:type="dxa"/>
            <w:tcBorders>
              <w:left w:val="single" w:sz="4" w:space="0" w:color="auto"/>
              <w:right w:val="single" w:sz="4" w:space="0" w:color="auto"/>
            </w:tcBorders>
          </w:tcPr>
          <w:p w14:paraId="759C0FAF" w14:textId="77777777" w:rsidR="00B84730" w:rsidRPr="00177096" w:rsidRDefault="00B84730" w:rsidP="005C0F32">
            <w:pPr>
              <w:snapToGrid w:val="0"/>
              <w:jc w:val="center"/>
              <w:rPr>
                <w:sz w:val="22"/>
                <w:szCs w:val="22"/>
              </w:rPr>
            </w:pPr>
          </w:p>
        </w:tc>
        <w:tc>
          <w:tcPr>
            <w:tcW w:w="2409" w:type="dxa"/>
            <w:tcBorders>
              <w:top w:val="single" w:sz="4" w:space="0" w:color="auto"/>
              <w:left w:val="single" w:sz="4" w:space="0" w:color="auto"/>
              <w:bottom w:val="single" w:sz="4" w:space="0" w:color="auto"/>
              <w:right w:val="single" w:sz="4" w:space="0" w:color="auto"/>
            </w:tcBorders>
          </w:tcPr>
          <w:p w14:paraId="7F12A43B" w14:textId="77777777" w:rsidR="00B84730" w:rsidRPr="00177096" w:rsidRDefault="00B84730" w:rsidP="005C0F32">
            <w:pPr>
              <w:snapToGrid w:val="0"/>
              <w:jc w:val="center"/>
              <w:rPr>
                <w:sz w:val="22"/>
                <w:szCs w:val="22"/>
              </w:rPr>
            </w:pPr>
            <w:r w:rsidRPr="00177096">
              <w:rPr>
                <w:sz w:val="22"/>
                <w:szCs w:val="22"/>
              </w:rPr>
              <w:t>Longueur isolée du réseau de chauffage hors du volume chauffé</w:t>
            </w:r>
          </w:p>
        </w:tc>
      </w:tr>
      <w:tr w:rsidR="00B84730" w:rsidRPr="00177096" w14:paraId="22C9C4A2" w14:textId="77777777" w:rsidTr="005C0F32">
        <w:trPr>
          <w:trHeight w:val="315"/>
        </w:trPr>
        <w:tc>
          <w:tcPr>
            <w:tcW w:w="1843" w:type="dxa"/>
            <w:vMerge w:val="restart"/>
            <w:tcBorders>
              <w:top w:val="single" w:sz="4" w:space="0" w:color="000000"/>
              <w:left w:val="single" w:sz="4" w:space="0" w:color="000000"/>
              <w:bottom w:val="single" w:sz="4" w:space="0" w:color="000000"/>
            </w:tcBorders>
            <w:vAlign w:val="center"/>
          </w:tcPr>
          <w:p w14:paraId="152DD888" w14:textId="77777777" w:rsidR="00B84730" w:rsidRPr="00177096" w:rsidRDefault="00B84730" w:rsidP="005C0F32">
            <w:pPr>
              <w:snapToGrid w:val="0"/>
              <w:jc w:val="center"/>
              <w:rPr>
                <w:sz w:val="22"/>
                <w:szCs w:val="22"/>
              </w:rPr>
            </w:pPr>
            <w:r w:rsidRPr="00177096">
              <w:rPr>
                <w:sz w:val="22"/>
                <w:szCs w:val="22"/>
              </w:rPr>
              <w:t>Zone climatique</w:t>
            </w:r>
          </w:p>
        </w:tc>
        <w:tc>
          <w:tcPr>
            <w:tcW w:w="1701" w:type="dxa"/>
            <w:tcBorders>
              <w:top w:val="single" w:sz="4" w:space="0" w:color="000000"/>
              <w:left w:val="single" w:sz="4" w:space="0" w:color="000000"/>
              <w:bottom w:val="single" w:sz="4" w:space="0" w:color="000000"/>
              <w:right w:val="single" w:sz="4" w:space="0" w:color="auto"/>
            </w:tcBorders>
            <w:vAlign w:val="center"/>
          </w:tcPr>
          <w:p w14:paraId="1AD8A623" w14:textId="77777777" w:rsidR="00B84730" w:rsidRPr="00177096" w:rsidRDefault="00B84730" w:rsidP="005C0F32">
            <w:pPr>
              <w:snapToGrid w:val="0"/>
              <w:jc w:val="center"/>
              <w:rPr>
                <w:sz w:val="22"/>
                <w:szCs w:val="22"/>
              </w:rPr>
            </w:pPr>
            <w:r w:rsidRPr="00177096">
              <w:rPr>
                <w:sz w:val="22"/>
                <w:szCs w:val="22"/>
              </w:rPr>
              <w:t>H1</w:t>
            </w:r>
          </w:p>
        </w:tc>
        <w:tc>
          <w:tcPr>
            <w:tcW w:w="1701" w:type="dxa"/>
            <w:tcBorders>
              <w:top w:val="single" w:sz="4" w:space="0" w:color="auto"/>
              <w:left w:val="single" w:sz="4" w:space="0" w:color="auto"/>
              <w:bottom w:val="single" w:sz="4" w:space="0" w:color="auto"/>
              <w:right w:val="single" w:sz="4" w:space="0" w:color="auto"/>
            </w:tcBorders>
            <w:vAlign w:val="bottom"/>
          </w:tcPr>
          <w:p w14:paraId="046A4032" w14:textId="0039366E" w:rsidR="00B84730" w:rsidRPr="00177096" w:rsidRDefault="00B84730" w:rsidP="005C0F32">
            <w:pPr>
              <w:snapToGrid w:val="0"/>
              <w:jc w:val="center"/>
              <w:rPr>
                <w:b/>
                <w:sz w:val="22"/>
                <w:szCs w:val="22"/>
              </w:rPr>
            </w:pPr>
            <w:del w:id="4" w:author="Julien PARC" w:date="2021-07-12T13:23:00Z">
              <w:r w:rsidRPr="00177096" w:rsidDel="009F05FB">
                <w:rPr>
                  <w:b/>
                  <w:sz w:val="22"/>
                  <w:szCs w:val="22"/>
                </w:rPr>
                <w:delText>6 700</w:delText>
              </w:r>
            </w:del>
            <w:ins w:id="5" w:author="Julien PARC" w:date="2021-07-12T13:23:00Z">
              <w:r w:rsidR="009F05FB">
                <w:rPr>
                  <w:b/>
                  <w:sz w:val="22"/>
                  <w:szCs w:val="22"/>
                </w:rPr>
                <w:t>5</w:t>
              </w:r>
            </w:ins>
            <w:ins w:id="6" w:author="Julien PARC" w:date="2021-09-01T09:53:00Z">
              <w:r w:rsidR="008D4BDD">
                <w:rPr>
                  <w:b/>
                  <w:sz w:val="22"/>
                  <w:szCs w:val="22"/>
                </w:rPr>
                <w:t xml:space="preserve"> </w:t>
              </w:r>
            </w:ins>
            <w:ins w:id="7" w:author="Julien PARC" w:date="2021-08-06T15:56:00Z">
              <w:r w:rsidR="00362DCD">
                <w:rPr>
                  <w:b/>
                  <w:sz w:val="22"/>
                  <w:szCs w:val="22"/>
                </w:rPr>
                <w:t>1</w:t>
              </w:r>
            </w:ins>
            <w:ins w:id="8" w:author="Julien PARC" w:date="2021-07-12T13:23:00Z">
              <w:r w:rsidR="009F05FB">
                <w:rPr>
                  <w:b/>
                  <w:sz w:val="22"/>
                  <w:szCs w:val="22"/>
                </w:rPr>
                <w:t>00</w:t>
              </w:r>
            </w:ins>
          </w:p>
        </w:tc>
        <w:tc>
          <w:tcPr>
            <w:tcW w:w="851" w:type="dxa"/>
            <w:vMerge w:val="restart"/>
            <w:tcBorders>
              <w:left w:val="single" w:sz="4" w:space="0" w:color="auto"/>
              <w:right w:val="single" w:sz="4" w:space="0" w:color="auto"/>
            </w:tcBorders>
            <w:vAlign w:val="center"/>
          </w:tcPr>
          <w:p w14:paraId="7B2D6978" w14:textId="77777777" w:rsidR="00B84730" w:rsidRPr="00177096" w:rsidRDefault="00B84730" w:rsidP="005C0F32">
            <w:pPr>
              <w:snapToGrid w:val="0"/>
              <w:jc w:val="center"/>
              <w:rPr>
                <w:sz w:val="22"/>
                <w:szCs w:val="22"/>
              </w:rPr>
            </w:pPr>
            <w:r w:rsidRPr="00177096">
              <w:rPr>
                <w:sz w:val="22"/>
                <w:szCs w:val="22"/>
              </w:rPr>
              <w:t>X</w:t>
            </w:r>
          </w:p>
        </w:tc>
        <w:tc>
          <w:tcPr>
            <w:tcW w:w="2409" w:type="dxa"/>
            <w:vMerge w:val="restart"/>
            <w:tcBorders>
              <w:top w:val="single" w:sz="4" w:space="0" w:color="auto"/>
              <w:left w:val="single" w:sz="4" w:space="0" w:color="auto"/>
              <w:bottom w:val="single" w:sz="4" w:space="0" w:color="auto"/>
              <w:right w:val="single" w:sz="4" w:space="0" w:color="auto"/>
            </w:tcBorders>
            <w:vAlign w:val="center"/>
          </w:tcPr>
          <w:p w14:paraId="18342059" w14:textId="77777777" w:rsidR="00B84730" w:rsidRPr="00177096" w:rsidRDefault="00B84730" w:rsidP="005C0F32">
            <w:pPr>
              <w:snapToGrid w:val="0"/>
              <w:jc w:val="center"/>
              <w:rPr>
                <w:b/>
                <w:sz w:val="22"/>
                <w:szCs w:val="22"/>
              </w:rPr>
            </w:pPr>
            <w:r w:rsidRPr="00177096">
              <w:rPr>
                <w:b/>
                <w:sz w:val="22"/>
                <w:szCs w:val="22"/>
              </w:rPr>
              <w:t>L</w:t>
            </w:r>
          </w:p>
        </w:tc>
      </w:tr>
      <w:tr w:rsidR="00B84730" w:rsidRPr="00177096" w14:paraId="139958B1" w14:textId="77777777" w:rsidTr="005C0F32">
        <w:trPr>
          <w:trHeight w:val="315"/>
        </w:trPr>
        <w:tc>
          <w:tcPr>
            <w:tcW w:w="1843" w:type="dxa"/>
            <w:vMerge/>
            <w:tcBorders>
              <w:top w:val="single" w:sz="4" w:space="0" w:color="000000"/>
              <w:left w:val="single" w:sz="4" w:space="0" w:color="000000"/>
              <w:bottom w:val="single" w:sz="4" w:space="0" w:color="000000"/>
            </w:tcBorders>
            <w:vAlign w:val="center"/>
          </w:tcPr>
          <w:p w14:paraId="31894D93" w14:textId="77777777" w:rsidR="00B84730" w:rsidRPr="00177096" w:rsidRDefault="00B84730" w:rsidP="005C0F32">
            <w:pPr>
              <w:snapToGrid w:val="0"/>
              <w:jc w:val="center"/>
              <w:rPr>
                <w:sz w:val="22"/>
                <w:szCs w:val="22"/>
              </w:rPr>
            </w:pPr>
          </w:p>
        </w:tc>
        <w:tc>
          <w:tcPr>
            <w:tcW w:w="1701" w:type="dxa"/>
            <w:tcBorders>
              <w:top w:val="single" w:sz="4" w:space="0" w:color="000000"/>
              <w:left w:val="single" w:sz="4" w:space="0" w:color="000000"/>
              <w:bottom w:val="single" w:sz="4" w:space="0" w:color="000000"/>
              <w:right w:val="single" w:sz="4" w:space="0" w:color="auto"/>
            </w:tcBorders>
            <w:vAlign w:val="center"/>
          </w:tcPr>
          <w:p w14:paraId="7B71C841" w14:textId="77777777" w:rsidR="00B84730" w:rsidRPr="00177096" w:rsidRDefault="00B84730" w:rsidP="005C0F32">
            <w:pPr>
              <w:snapToGrid w:val="0"/>
              <w:jc w:val="center"/>
              <w:rPr>
                <w:sz w:val="22"/>
                <w:szCs w:val="22"/>
              </w:rPr>
            </w:pPr>
            <w:r w:rsidRPr="00177096">
              <w:rPr>
                <w:sz w:val="22"/>
                <w:szCs w:val="22"/>
              </w:rPr>
              <w:t>H2</w:t>
            </w:r>
          </w:p>
        </w:tc>
        <w:tc>
          <w:tcPr>
            <w:tcW w:w="1701" w:type="dxa"/>
            <w:tcBorders>
              <w:top w:val="single" w:sz="4" w:space="0" w:color="auto"/>
              <w:left w:val="single" w:sz="4" w:space="0" w:color="auto"/>
              <w:bottom w:val="single" w:sz="4" w:space="0" w:color="auto"/>
              <w:right w:val="single" w:sz="4" w:space="0" w:color="auto"/>
            </w:tcBorders>
            <w:vAlign w:val="bottom"/>
          </w:tcPr>
          <w:p w14:paraId="571C6D3B" w14:textId="531BAAFB" w:rsidR="00B84730" w:rsidRPr="00177096" w:rsidRDefault="009F05FB" w:rsidP="005C0F32">
            <w:pPr>
              <w:snapToGrid w:val="0"/>
              <w:jc w:val="center"/>
              <w:rPr>
                <w:b/>
                <w:sz w:val="22"/>
                <w:szCs w:val="22"/>
              </w:rPr>
            </w:pPr>
            <w:ins w:id="9" w:author="Julien PARC" w:date="2021-07-12T13:23:00Z">
              <w:r>
                <w:rPr>
                  <w:b/>
                  <w:sz w:val="22"/>
                  <w:szCs w:val="22"/>
                </w:rPr>
                <w:t>4</w:t>
              </w:r>
            </w:ins>
            <w:ins w:id="10" w:author="Julien PARC" w:date="2021-09-01T09:53:00Z">
              <w:r w:rsidR="008D4BDD">
                <w:rPr>
                  <w:b/>
                  <w:sz w:val="22"/>
                  <w:szCs w:val="22"/>
                </w:rPr>
                <w:t xml:space="preserve"> </w:t>
              </w:r>
            </w:ins>
            <w:ins w:id="11" w:author="Julien PARC" w:date="2021-08-06T15:56:00Z">
              <w:r w:rsidR="00362DCD">
                <w:rPr>
                  <w:b/>
                  <w:sz w:val="22"/>
                  <w:szCs w:val="22"/>
                </w:rPr>
                <w:t>6</w:t>
              </w:r>
            </w:ins>
            <w:ins w:id="12" w:author="Julien PARC" w:date="2021-07-12T13:23:00Z">
              <w:r>
                <w:rPr>
                  <w:b/>
                  <w:sz w:val="22"/>
                  <w:szCs w:val="22"/>
                </w:rPr>
                <w:t>00</w:t>
              </w:r>
            </w:ins>
            <w:del w:id="13" w:author="Julien PARC" w:date="2021-07-12T13:23:00Z">
              <w:r w:rsidR="00B84730" w:rsidRPr="00177096" w:rsidDel="009F05FB">
                <w:rPr>
                  <w:b/>
                  <w:sz w:val="22"/>
                  <w:szCs w:val="22"/>
                </w:rPr>
                <w:delText>5 600</w:delText>
              </w:r>
            </w:del>
          </w:p>
        </w:tc>
        <w:tc>
          <w:tcPr>
            <w:tcW w:w="851" w:type="dxa"/>
            <w:vMerge/>
            <w:tcBorders>
              <w:left w:val="single" w:sz="4" w:space="0" w:color="auto"/>
              <w:right w:val="single" w:sz="4" w:space="0" w:color="auto"/>
            </w:tcBorders>
          </w:tcPr>
          <w:p w14:paraId="789767F1" w14:textId="77777777" w:rsidR="00B84730" w:rsidRPr="00177096" w:rsidRDefault="00B84730" w:rsidP="005C0F32">
            <w:pPr>
              <w:snapToGrid w:val="0"/>
              <w:jc w:val="center"/>
              <w:rPr>
                <w:sz w:val="22"/>
                <w:szCs w:val="22"/>
              </w:rPr>
            </w:pPr>
          </w:p>
        </w:tc>
        <w:tc>
          <w:tcPr>
            <w:tcW w:w="2409" w:type="dxa"/>
            <w:vMerge/>
            <w:tcBorders>
              <w:top w:val="single" w:sz="4" w:space="0" w:color="auto"/>
              <w:left w:val="single" w:sz="4" w:space="0" w:color="auto"/>
              <w:bottom w:val="single" w:sz="4" w:space="0" w:color="auto"/>
              <w:right w:val="single" w:sz="4" w:space="0" w:color="auto"/>
            </w:tcBorders>
          </w:tcPr>
          <w:p w14:paraId="637B7DE3" w14:textId="77777777" w:rsidR="00B84730" w:rsidRPr="00177096" w:rsidRDefault="00B84730" w:rsidP="005C0F32">
            <w:pPr>
              <w:snapToGrid w:val="0"/>
              <w:jc w:val="center"/>
              <w:rPr>
                <w:sz w:val="22"/>
                <w:szCs w:val="22"/>
              </w:rPr>
            </w:pPr>
          </w:p>
        </w:tc>
      </w:tr>
      <w:tr w:rsidR="00B84730" w:rsidRPr="00177096" w14:paraId="615AD2E6" w14:textId="77777777" w:rsidTr="005C0F32">
        <w:trPr>
          <w:trHeight w:val="315"/>
        </w:trPr>
        <w:tc>
          <w:tcPr>
            <w:tcW w:w="1843" w:type="dxa"/>
            <w:vMerge/>
            <w:tcBorders>
              <w:top w:val="single" w:sz="4" w:space="0" w:color="000000"/>
              <w:left w:val="single" w:sz="4" w:space="0" w:color="000000"/>
              <w:bottom w:val="single" w:sz="4" w:space="0" w:color="000000"/>
            </w:tcBorders>
            <w:vAlign w:val="center"/>
          </w:tcPr>
          <w:p w14:paraId="7CEC2F00" w14:textId="77777777" w:rsidR="00B84730" w:rsidRPr="00177096" w:rsidRDefault="00B84730" w:rsidP="005C0F32">
            <w:pPr>
              <w:snapToGrid w:val="0"/>
              <w:jc w:val="center"/>
              <w:rPr>
                <w:sz w:val="22"/>
                <w:szCs w:val="22"/>
              </w:rPr>
            </w:pPr>
          </w:p>
        </w:tc>
        <w:tc>
          <w:tcPr>
            <w:tcW w:w="1701" w:type="dxa"/>
            <w:tcBorders>
              <w:top w:val="single" w:sz="4" w:space="0" w:color="000000"/>
              <w:left w:val="single" w:sz="4" w:space="0" w:color="000000"/>
              <w:bottom w:val="single" w:sz="4" w:space="0" w:color="000000"/>
              <w:right w:val="single" w:sz="4" w:space="0" w:color="auto"/>
            </w:tcBorders>
            <w:vAlign w:val="center"/>
          </w:tcPr>
          <w:p w14:paraId="0BD415C1" w14:textId="77777777" w:rsidR="00B84730" w:rsidRPr="00177096" w:rsidRDefault="00B84730" w:rsidP="005C0F32">
            <w:pPr>
              <w:snapToGrid w:val="0"/>
              <w:jc w:val="center"/>
              <w:rPr>
                <w:sz w:val="22"/>
                <w:szCs w:val="22"/>
              </w:rPr>
            </w:pPr>
            <w:r w:rsidRPr="00177096">
              <w:rPr>
                <w:sz w:val="22"/>
                <w:szCs w:val="22"/>
              </w:rPr>
              <w:t>H3</w:t>
            </w:r>
          </w:p>
        </w:tc>
        <w:tc>
          <w:tcPr>
            <w:tcW w:w="1701" w:type="dxa"/>
            <w:tcBorders>
              <w:top w:val="single" w:sz="4" w:space="0" w:color="auto"/>
              <w:left w:val="single" w:sz="4" w:space="0" w:color="auto"/>
              <w:bottom w:val="single" w:sz="4" w:space="0" w:color="auto"/>
              <w:right w:val="single" w:sz="4" w:space="0" w:color="auto"/>
            </w:tcBorders>
            <w:vAlign w:val="bottom"/>
          </w:tcPr>
          <w:p w14:paraId="62533F3D" w14:textId="784D8172" w:rsidR="00B84730" w:rsidRPr="00177096" w:rsidRDefault="008D4BDD" w:rsidP="005C0F32">
            <w:pPr>
              <w:snapToGrid w:val="0"/>
              <w:jc w:val="center"/>
              <w:rPr>
                <w:b/>
                <w:sz w:val="22"/>
                <w:szCs w:val="22"/>
              </w:rPr>
            </w:pPr>
            <w:ins w:id="14" w:author="Julien PARC" w:date="2021-09-01T09:53:00Z">
              <w:r>
                <w:rPr>
                  <w:b/>
                  <w:sz w:val="22"/>
                  <w:szCs w:val="22"/>
                </w:rPr>
                <w:t>3 800</w:t>
              </w:r>
            </w:ins>
            <w:del w:id="15" w:author="Julien PARC" w:date="2021-07-12T13:23:00Z">
              <w:r w:rsidR="00B84730" w:rsidRPr="00177096" w:rsidDel="009F05FB">
                <w:rPr>
                  <w:b/>
                  <w:sz w:val="22"/>
                  <w:szCs w:val="22"/>
                </w:rPr>
                <w:delText>4</w:delText>
              </w:r>
            </w:del>
            <w:del w:id="16" w:author="Julien PARC" w:date="2021-09-01T09:53:00Z">
              <w:r w:rsidR="00B84730" w:rsidRPr="00177096" w:rsidDel="008D4BDD">
                <w:rPr>
                  <w:b/>
                  <w:sz w:val="22"/>
                  <w:szCs w:val="22"/>
                </w:rPr>
                <w:delText xml:space="preserve"> </w:delText>
              </w:r>
            </w:del>
            <w:del w:id="17" w:author="Julien PARC" w:date="2021-08-06T15:56:00Z">
              <w:r w:rsidR="00B84730" w:rsidRPr="00177096" w:rsidDel="00362DCD">
                <w:rPr>
                  <w:b/>
                  <w:sz w:val="22"/>
                  <w:szCs w:val="22"/>
                </w:rPr>
                <w:delText>9</w:delText>
              </w:r>
            </w:del>
            <w:del w:id="18" w:author="Julien PARC" w:date="2021-09-01T09:53:00Z">
              <w:r w:rsidR="00B84730" w:rsidRPr="00177096" w:rsidDel="008D4BDD">
                <w:rPr>
                  <w:b/>
                  <w:sz w:val="22"/>
                  <w:szCs w:val="22"/>
                </w:rPr>
                <w:delText>00</w:delText>
              </w:r>
            </w:del>
          </w:p>
        </w:tc>
        <w:tc>
          <w:tcPr>
            <w:tcW w:w="851" w:type="dxa"/>
            <w:vMerge/>
            <w:tcBorders>
              <w:left w:val="single" w:sz="4" w:space="0" w:color="auto"/>
              <w:right w:val="single" w:sz="4" w:space="0" w:color="auto"/>
            </w:tcBorders>
          </w:tcPr>
          <w:p w14:paraId="2EADF4DB" w14:textId="77777777" w:rsidR="00B84730" w:rsidRPr="00177096" w:rsidRDefault="00B84730" w:rsidP="005C0F32">
            <w:pPr>
              <w:snapToGrid w:val="0"/>
              <w:jc w:val="center"/>
              <w:rPr>
                <w:sz w:val="22"/>
                <w:szCs w:val="22"/>
              </w:rPr>
            </w:pPr>
          </w:p>
        </w:tc>
        <w:tc>
          <w:tcPr>
            <w:tcW w:w="2409" w:type="dxa"/>
            <w:vMerge/>
            <w:tcBorders>
              <w:top w:val="single" w:sz="4" w:space="0" w:color="auto"/>
              <w:left w:val="single" w:sz="4" w:space="0" w:color="auto"/>
              <w:bottom w:val="single" w:sz="4" w:space="0" w:color="auto"/>
              <w:right w:val="single" w:sz="4" w:space="0" w:color="auto"/>
            </w:tcBorders>
          </w:tcPr>
          <w:p w14:paraId="62974C66" w14:textId="77777777" w:rsidR="00B84730" w:rsidRPr="00177096" w:rsidRDefault="00B84730" w:rsidP="005C0F32">
            <w:pPr>
              <w:snapToGrid w:val="0"/>
              <w:jc w:val="center"/>
              <w:rPr>
                <w:sz w:val="22"/>
                <w:szCs w:val="22"/>
              </w:rPr>
            </w:pPr>
          </w:p>
        </w:tc>
      </w:tr>
    </w:tbl>
    <w:p w14:paraId="7459A655" w14:textId="77777777" w:rsidR="00B84730" w:rsidRPr="00177096" w:rsidRDefault="00B84730" w:rsidP="00B84730"/>
    <w:p w14:paraId="2E4EF07C" w14:textId="77777777" w:rsidR="00B84730" w:rsidRPr="00177096" w:rsidRDefault="00B84730" w:rsidP="00B84730">
      <w:pPr>
        <w:jc w:val="both"/>
        <w:rPr>
          <w:sz w:val="22"/>
          <w:szCs w:val="22"/>
          <w:u w:val="single"/>
        </w:rPr>
      </w:pPr>
    </w:p>
    <w:p w14:paraId="256C8437" w14:textId="77777777" w:rsidR="00B84730" w:rsidRPr="00177096" w:rsidRDefault="00B84730" w:rsidP="00B84730">
      <w:pPr>
        <w:pStyle w:val="Notedebasdepage"/>
        <w:jc w:val="both"/>
        <w:rPr>
          <w:sz w:val="22"/>
          <w:szCs w:val="22"/>
        </w:rPr>
      </w:pPr>
    </w:p>
    <w:p w14:paraId="4F18EA2D" w14:textId="77777777" w:rsidR="00B84730" w:rsidRPr="00177096" w:rsidRDefault="00B84730" w:rsidP="00B84730">
      <w:pPr>
        <w:jc w:val="center"/>
        <w:rPr>
          <w:b/>
          <w:bCs/>
        </w:rPr>
      </w:pPr>
      <w:r w:rsidRPr="00177096">
        <w:rPr>
          <w:b/>
          <w:sz w:val="22"/>
          <w:szCs w:val="22"/>
          <w:u w:val="single"/>
        </w:rPr>
        <w:br w:type="page"/>
      </w:r>
      <w:r w:rsidRPr="00177096">
        <w:rPr>
          <w:b/>
          <w:bCs/>
        </w:rPr>
        <w:lastRenderedPageBreak/>
        <w:t>Annexe 1 à la fiche d’opération standardisée BAR-TH-160,</w:t>
      </w:r>
    </w:p>
    <w:p w14:paraId="09DCA308" w14:textId="77777777" w:rsidR="00B84730" w:rsidRPr="00177096" w:rsidRDefault="00B84730" w:rsidP="00B84730">
      <w:pPr>
        <w:tabs>
          <w:tab w:val="center" w:pos="0"/>
          <w:tab w:val="left" w:pos="7725"/>
        </w:tabs>
        <w:spacing w:line="276" w:lineRule="auto"/>
        <w:jc w:val="center"/>
        <w:rPr>
          <w:sz w:val="22"/>
          <w:szCs w:val="22"/>
        </w:rPr>
      </w:pPr>
      <w:r w:rsidRPr="00177096">
        <w:rPr>
          <w:b/>
          <w:bCs/>
        </w:rPr>
        <w:t>définissant le contenu de la partie A de l’attestation sur l’honneur</w:t>
      </w:r>
    </w:p>
    <w:p w14:paraId="706725D9" w14:textId="77777777" w:rsidR="00B84730" w:rsidRPr="00177096" w:rsidRDefault="00B84730" w:rsidP="00B84730">
      <w:pPr>
        <w:tabs>
          <w:tab w:val="center" w:pos="0"/>
          <w:tab w:val="left" w:pos="7725"/>
        </w:tabs>
        <w:spacing w:line="276" w:lineRule="auto"/>
        <w:jc w:val="center"/>
      </w:pPr>
    </w:p>
    <w:p w14:paraId="4023DBA9" w14:textId="77777777" w:rsidR="00B84730" w:rsidRPr="00177096" w:rsidRDefault="00B84730" w:rsidP="00B84730">
      <w:pPr>
        <w:autoSpaceDE w:val="0"/>
        <w:jc w:val="both"/>
        <w:rPr>
          <w:sz w:val="22"/>
          <w:szCs w:val="22"/>
        </w:rPr>
      </w:pPr>
      <w:r w:rsidRPr="00177096">
        <w:rPr>
          <w:rFonts w:eastAsia="Arial"/>
          <w:b/>
          <w:sz w:val="22"/>
          <w:szCs w:val="22"/>
        </w:rPr>
        <w:t xml:space="preserve">A/ BAR-TH-160 (v. A27.1) : </w:t>
      </w:r>
      <w:r w:rsidRPr="00177096">
        <w:rPr>
          <w:b/>
          <w:sz w:val="22"/>
          <w:szCs w:val="22"/>
        </w:rPr>
        <w:t>Mise en place d’une isolation sur un réseau hydraulique de chauffage existant ou d’eau chaude sanitaire existant, situé hors du volume chauffé, pour un système de chauffage collectif existant maintenu en température (bouclé ou tracé)</w:t>
      </w:r>
    </w:p>
    <w:p w14:paraId="3AAEB68A" w14:textId="77777777" w:rsidR="00B84730" w:rsidRPr="00177096" w:rsidRDefault="00B84730" w:rsidP="00B84730">
      <w:pPr>
        <w:tabs>
          <w:tab w:val="left" w:pos="7725"/>
        </w:tabs>
        <w:spacing w:before="120"/>
        <w:jc w:val="both"/>
        <w:rPr>
          <w:sz w:val="20"/>
          <w:szCs w:val="20"/>
        </w:rPr>
      </w:pPr>
      <w:r w:rsidRPr="00177096">
        <w:rPr>
          <w:sz w:val="20"/>
          <w:szCs w:val="20"/>
        </w:rPr>
        <w:t>*Date d’engagement de l'opération (ex : date d’acceptation du devis) : …..........................</w:t>
      </w:r>
    </w:p>
    <w:p w14:paraId="5B9DA54C" w14:textId="77777777" w:rsidR="00B84730" w:rsidRPr="00177096" w:rsidRDefault="00B84730" w:rsidP="00B84730">
      <w:pPr>
        <w:tabs>
          <w:tab w:val="left" w:pos="7725"/>
        </w:tabs>
        <w:jc w:val="both"/>
        <w:rPr>
          <w:sz w:val="20"/>
          <w:szCs w:val="20"/>
        </w:rPr>
      </w:pPr>
      <w:r w:rsidRPr="00177096">
        <w:rPr>
          <w:sz w:val="20"/>
          <w:szCs w:val="20"/>
        </w:rPr>
        <w:t>Date de preuve de réalisation de l’opération (ex : date de la facture) : ….........................</w:t>
      </w:r>
    </w:p>
    <w:p w14:paraId="49DB344B" w14:textId="77777777" w:rsidR="00B84730" w:rsidRPr="00177096" w:rsidRDefault="00B84730" w:rsidP="00B84730">
      <w:pPr>
        <w:tabs>
          <w:tab w:val="left" w:pos="7725"/>
        </w:tabs>
        <w:jc w:val="both"/>
        <w:rPr>
          <w:sz w:val="20"/>
          <w:szCs w:val="20"/>
        </w:rPr>
      </w:pPr>
      <w:r w:rsidRPr="00177096">
        <w:rPr>
          <w:sz w:val="20"/>
          <w:szCs w:val="20"/>
        </w:rPr>
        <w:t>Référence de la facture : ….........................</w:t>
      </w:r>
    </w:p>
    <w:p w14:paraId="7971F95C" w14:textId="77777777" w:rsidR="00B84730" w:rsidRPr="00177096" w:rsidRDefault="00B84730" w:rsidP="00B84730">
      <w:pPr>
        <w:tabs>
          <w:tab w:val="left" w:pos="7725"/>
        </w:tabs>
        <w:jc w:val="both"/>
        <w:rPr>
          <w:sz w:val="20"/>
          <w:szCs w:val="20"/>
        </w:rPr>
      </w:pPr>
      <w:r w:rsidRPr="00177096">
        <w:rPr>
          <w:sz w:val="20"/>
          <w:szCs w:val="20"/>
        </w:rPr>
        <w:t>*Nom du site des travaux ou nom de la copropriété : …......................... </w:t>
      </w:r>
    </w:p>
    <w:p w14:paraId="24782FA4" w14:textId="77777777" w:rsidR="00B84730" w:rsidRPr="00177096" w:rsidRDefault="00B84730" w:rsidP="00B84730">
      <w:pPr>
        <w:tabs>
          <w:tab w:val="left" w:pos="7725"/>
        </w:tabs>
        <w:jc w:val="both"/>
        <w:rPr>
          <w:sz w:val="20"/>
          <w:szCs w:val="20"/>
        </w:rPr>
      </w:pPr>
      <w:r w:rsidRPr="00177096">
        <w:rPr>
          <w:sz w:val="20"/>
          <w:szCs w:val="20"/>
        </w:rPr>
        <w:t>*Adresse des travaux : ….........................</w:t>
      </w:r>
    </w:p>
    <w:p w14:paraId="31C86BBD" w14:textId="77777777" w:rsidR="00B84730" w:rsidRPr="00177096" w:rsidRDefault="00B84730" w:rsidP="00B84730">
      <w:pPr>
        <w:tabs>
          <w:tab w:val="left" w:pos="7725"/>
        </w:tabs>
        <w:jc w:val="both"/>
        <w:rPr>
          <w:sz w:val="20"/>
          <w:szCs w:val="20"/>
        </w:rPr>
      </w:pPr>
      <w:r w:rsidRPr="00177096">
        <w:rPr>
          <w:sz w:val="20"/>
          <w:szCs w:val="20"/>
        </w:rPr>
        <w:t>Complément d’adresse : ….........................</w:t>
      </w:r>
    </w:p>
    <w:p w14:paraId="70D9FE3C" w14:textId="77777777" w:rsidR="00B84730" w:rsidRPr="00177096" w:rsidRDefault="00B84730" w:rsidP="00B84730">
      <w:pPr>
        <w:tabs>
          <w:tab w:val="left" w:pos="7725"/>
        </w:tabs>
        <w:jc w:val="both"/>
        <w:rPr>
          <w:sz w:val="20"/>
          <w:szCs w:val="20"/>
        </w:rPr>
      </w:pPr>
      <w:r w:rsidRPr="00177096">
        <w:rPr>
          <w:sz w:val="20"/>
          <w:szCs w:val="20"/>
        </w:rPr>
        <w:t>*Code postal : ….........................</w:t>
      </w:r>
    </w:p>
    <w:p w14:paraId="75FB360F" w14:textId="77777777" w:rsidR="00B84730" w:rsidRPr="00177096" w:rsidRDefault="00B84730" w:rsidP="00B84730">
      <w:pPr>
        <w:tabs>
          <w:tab w:val="left" w:pos="7725"/>
        </w:tabs>
        <w:jc w:val="both"/>
        <w:rPr>
          <w:sz w:val="20"/>
          <w:szCs w:val="20"/>
        </w:rPr>
      </w:pPr>
      <w:r w:rsidRPr="00177096">
        <w:rPr>
          <w:sz w:val="20"/>
          <w:szCs w:val="20"/>
        </w:rPr>
        <w:t>*Ville : ….........................</w:t>
      </w:r>
    </w:p>
    <w:p w14:paraId="4155DDCD" w14:textId="77777777" w:rsidR="00B84730" w:rsidRPr="00177096" w:rsidRDefault="00B84730" w:rsidP="00B84730">
      <w:pPr>
        <w:tabs>
          <w:tab w:val="left" w:pos="7725"/>
        </w:tabs>
        <w:jc w:val="both"/>
        <w:rPr>
          <w:sz w:val="20"/>
          <w:szCs w:val="20"/>
        </w:rPr>
      </w:pPr>
    </w:p>
    <w:p w14:paraId="162AE129" w14:textId="77777777" w:rsidR="00B84730" w:rsidRPr="00177096" w:rsidRDefault="00B84730" w:rsidP="00B84730">
      <w:pPr>
        <w:tabs>
          <w:tab w:val="left" w:pos="7725"/>
        </w:tabs>
        <w:jc w:val="both"/>
        <w:rPr>
          <w:sz w:val="20"/>
          <w:szCs w:val="20"/>
        </w:rPr>
      </w:pPr>
      <w:r w:rsidRPr="00177096">
        <w:rPr>
          <w:sz w:val="20"/>
          <w:szCs w:val="20"/>
        </w:rPr>
        <w:t>*Bâtiment résidentiel existant depuis plus de 2 ans à la date d'engagement de l'opération :    □ OUI               □ NON</w:t>
      </w:r>
    </w:p>
    <w:p w14:paraId="060C93A7" w14:textId="77777777" w:rsidR="00B84730" w:rsidRPr="00177096" w:rsidRDefault="00B84730" w:rsidP="00B84730">
      <w:pPr>
        <w:tabs>
          <w:tab w:val="left" w:pos="7725"/>
        </w:tabs>
        <w:jc w:val="both"/>
        <w:rPr>
          <w:sz w:val="20"/>
          <w:szCs w:val="20"/>
        </w:rPr>
      </w:pPr>
    </w:p>
    <w:p w14:paraId="2B891229" w14:textId="77777777" w:rsidR="00B84730" w:rsidRPr="00177096" w:rsidRDefault="00B84730" w:rsidP="00B84730">
      <w:pPr>
        <w:tabs>
          <w:tab w:val="left" w:pos="7725"/>
        </w:tabs>
        <w:jc w:val="both"/>
        <w:rPr>
          <w:sz w:val="20"/>
          <w:szCs w:val="20"/>
        </w:rPr>
      </w:pPr>
      <w:r w:rsidRPr="00177096">
        <w:rPr>
          <w:sz w:val="20"/>
          <w:szCs w:val="20"/>
        </w:rPr>
        <w:t xml:space="preserve">*L’opération est réalisée sur un réseau hydraulique de chauffage ou d’eau chaude sanitaire existant : </w:t>
      </w:r>
    </w:p>
    <w:p w14:paraId="448A73FA" w14:textId="77777777" w:rsidR="00B84730" w:rsidRPr="00177096" w:rsidRDefault="00B84730" w:rsidP="00B84730">
      <w:pPr>
        <w:tabs>
          <w:tab w:val="left" w:pos="7725"/>
        </w:tabs>
        <w:jc w:val="both"/>
        <w:rPr>
          <w:sz w:val="20"/>
          <w:szCs w:val="20"/>
        </w:rPr>
      </w:pPr>
      <w:r w:rsidRPr="00177096">
        <w:rPr>
          <w:sz w:val="20"/>
          <w:szCs w:val="20"/>
        </w:rPr>
        <w:t>- depuis plus de 2 ans à la date d'engagement de l'opération :    □ OUI                 □ NON</w:t>
      </w:r>
    </w:p>
    <w:p w14:paraId="0E9029CC" w14:textId="77777777" w:rsidR="00B84730" w:rsidRPr="00177096" w:rsidRDefault="00B84730" w:rsidP="00B84730">
      <w:pPr>
        <w:tabs>
          <w:tab w:val="left" w:pos="7725"/>
        </w:tabs>
        <w:jc w:val="both"/>
        <w:rPr>
          <w:sz w:val="20"/>
          <w:szCs w:val="20"/>
        </w:rPr>
      </w:pPr>
      <w:r w:rsidRPr="00177096">
        <w:rPr>
          <w:sz w:val="20"/>
          <w:szCs w:val="20"/>
        </w:rPr>
        <w:t>- non isolé : □ OUI                 □ NON</w:t>
      </w:r>
    </w:p>
    <w:p w14:paraId="4BA020C5" w14:textId="77777777" w:rsidR="00B84730" w:rsidRPr="00177096" w:rsidRDefault="00B84730" w:rsidP="00B84730">
      <w:pPr>
        <w:tabs>
          <w:tab w:val="left" w:pos="7725"/>
        </w:tabs>
        <w:jc w:val="both"/>
      </w:pPr>
      <w:r w:rsidRPr="00177096">
        <w:rPr>
          <w:sz w:val="20"/>
          <w:szCs w:val="20"/>
        </w:rPr>
        <w:t>- dont l’isolation en place est de classe inférieure ou égale à 2 : □ OUI              □ NON</w:t>
      </w:r>
    </w:p>
    <w:p w14:paraId="5915FF1B" w14:textId="77777777" w:rsidR="00B84730" w:rsidRPr="00177096" w:rsidRDefault="00B84730" w:rsidP="00B84730">
      <w:pPr>
        <w:tabs>
          <w:tab w:val="left" w:pos="7725"/>
        </w:tabs>
        <w:jc w:val="both"/>
        <w:rPr>
          <w:sz w:val="20"/>
          <w:szCs w:val="20"/>
        </w:rPr>
      </w:pPr>
    </w:p>
    <w:p w14:paraId="3BE88AF9" w14:textId="77777777" w:rsidR="00B84730" w:rsidRPr="00177096" w:rsidRDefault="00B84730" w:rsidP="00B84730">
      <w:pPr>
        <w:tabs>
          <w:tab w:val="left" w:pos="7725"/>
        </w:tabs>
        <w:jc w:val="both"/>
        <w:rPr>
          <w:sz w:val="20"/>
          <w:szCs w:val="20"/>
        </w:rPr>
      </w:pPr>
      <w:r w:rsidRPr="00177096">
        <w:rPr>
          <w:sz w:val="20"/>
          <w:szCs w:val="20"/>
        </w:rPr>
        <w:t xml:space="preserve">*L’installation de chauffage collectif ou de production d’eau chaude sanitaire a été remplacée après le 1/01/2018 : </w:t>
      </w:r>
    </w:p>
    <w:p w14:paraId="632835F7" w14:textId="77777777" w:rsidR="00B84730" w:rsidRPr="00177096" w:rsidRDefault="00B84730" w:rsidP="00B84730">
      <w:pPr>
        <w:tabs>
          <w:tab w:val="left" w:pos="7725"/>
        </w:tabs>
        <w:jc w:val="both"/>
        <w:rPr>
          <w:sz w:val="20"/>
          <w:szCs w:val="20"/>
        </w:rPr>
      </w:pPr>
      <w:r w:rsidRPr="00177096">
        <w:rPr>
          <w:sz w:val="20"/>
          <w:szCs w:val="20"/>
        </w:rPr>
        <w:t>□ OUI     □ NON</w:t>
      </w:r>
    </w:p>
    <w:p w14:paraId="18AB37D3" w14:textId="77777777" w:rsidR="00B84730" w:rsidRPr="00177096" w:rsidRDefault="00B84730" w:rsidP="00B84730">
      <w:pPr>
        <w:tabs>
          <w:tab w:val="left" w:pos="7725"/>
        </w:tabs>
        <w:jc w:val="both"/>
        <w:rPr>
          <w:sz w:val="20"/>
          <w:szCs w:val="20"/>
        </w:rPr>
      </w:pPr>
    </w:p>
    <w:p w14:paraId="7B894D20" w14:textId="77777777" w:rsidR="00B84730" w:rsidRPr="00177096" w:rsidRDefault="00B84730" w:rsidP="00B84730">
      <w:pPr>
        <w:tabs>
          <w:tab w:val="left" w:pos="7725"/>
        </w:tabs>
        <w:jc w:val="both"/>
        <w:rPr>
          <w:sz w:val="20"/>
          <w:szCs w:val="20"/>
        </w:rPr>
      </w:pPr>
      <w:r w:rsidRPr="00177096">
        <w:rPr>
          <w:sz w:val="20"/>
          <w:szCs w:val="20"/>
        </w:rPr>
        <w:t>*Longueur isolée de réseau de chauffage ou d’eau chaude sanitaire situé hors du volume chauffé (m) : …......................... </w:t>
      </w:r>
    </w:p>
    <w:p w14:paraId="5D60BCA9" w14:textId="77777777" w:rsidR="00B84730" w:rsidRPr="00177096" w:rsidRDefault="00B84730" w:rsidP="00B84730">
      <w:pPr>
        <w:tabs>
          <w:tab w:val="left" w:pos="7725"/>
        </w:tabs>
        <w:jc w:val="both"/>
        <w:rPr>
          <w:sz w:val="20"/>
          <w:szCs w:val="20"/>
        </w:rPr>
      </w:pPr>
    </w:p>
    <w:p w14:paraId="633278EF" w14:textId="77777777" w:rsidR="00B84730" w:rsidRPr="00177096" w:rsidRDefault="00B84730" w:rsidP="00B84730">
      <w:pPr>
        <w:tabs>
          <w:tab w:val="left" w:pos="7725"/>
        </w:tabs>
        <w:jc w:val="both"/>
        <w:rPr>
          <w:sz w:val="20"/>
          <w:szCs w:val="20"/>
        </w:rPr>
      </w:pPr>
      <w:r w:rsidRPr="00177096">
        <w:rPr>
          <w:sz w:val="20"/>
          <w:szCs w:val="20"/>
        </w:rPr>
        <w:t xml:space="preserve">NB : Le volume chauffé est défini au fascicule 1 des règles </w:t>
      </w:r>
      <w:proofErr w:type="spellStart"/>
      <w:r w:rsidRPr="00177096">
        <w:rPr>
          <w:sz w:val="20"/>
          <w:szCs w:val="20"/>
        </w:rPr>
        <w:t>Th-U</w:t>
      </w:r>
      <w:proofErr w:type="spellEnd"/>
      <w:r w:rsidRPr="00177096">
        <w:rPr>
          <w:sz w:val="20"/>
          <w:szCs w:val="20"/>
        </w:rPr>
        <w:t xml:space="preserve"> utilisées dans la méthode de calcul Th-C-E ex prévue par l’arrêté du 13 juin 2008 relatif à la performance énergétique des bâtiments existants de surface supérieure à </w:t>
      </w:r>
      <w:smartTag w:uri="urn:schemas-microsoft-com:office:smarttags" w:element="metricconverter">
        <w:smartTagPr>
          <w:attr w:name="ProductID" w:val="1000 m￨tres carr￩s"/>
        </w:smartTagPr>
        <w:r w:rsidRPr="00177096">
          <w:rPr>
            <w:sz w:val="20"/>
            <w:szCs w:val="20"/>
          </w:rPr>
          <w:t>1000 mètres carrés</w:t>
        </w:r>
      </w:smartTag>
      <w:r w:rsidRPr="00177096">
        <w:rPr>
          <w:sz w:val="20"/>
          <w:szCs w:val="20"/>
        </w:rPr>
        <w:t xml:space="preserve">, lorsqu’ils font l’objet de travaux de rénovation importants et approuvée par l’arrêté du 8 août 2008. </w:t>
      </w:r>
      <w:r w:rsidRPr="00177096">
        <w:rPr>
          <w:sz w:val="20"/>
          <w:szCs w:val="20"/>
          <w:lang w:eastAsia="fr-FR"/>
        </w:rPr>
        <w:t>Un volume disposant d'un émetteur de chauffage est également considéré comme chauffé.</w:t>
      </w:r>
    </w:p>
    <w:p w14:paraId="225644FD" w14:textId="77777777" w:rsidR="00B84730" w:rsidRPr="00177096" w:rsidRDefault="00B84730" w:rsidP="00B84730">
      <w:pPr>
        <w:tabs>
          <w:tab w:val="left" w:pos="7725"/>
        </w:tabs>
        <w:spacing w:before="120"/>
        <w:jc w:val="both"/>
        <w:rPr>
          <w:sz w:val="20"/>
          <w:szCs w:val="20"/>
        </w:rPr>
      </w:pPr>
      <w:r w:rsidRPr="00177096">
        <w:rPr>
          <w:sz w:val="20"/>
          <w:szCs w:val="20"/>
        </w:rPr>
        <w:t>Exemples de volumes chauffés, sans émetteur de chauffage : rez-de-chaussée avec sas à l'entrée du bâtiment, palier d'étage cloisonné par rapport à un RDC, faux-plafonds, gaine palière, gaine à l'intérieur d'un local chauffé...</w:t>
      </w:r>
    </w:p>
    <w:p w14:paraId="62A1616B" w14:textId="77777777" w:rsidR="00B84730" w:rsidRPr="00177096" w:rsidRDefault="00B84730" w:rsidP="00B84730">
      <w:pPr>
        <w:tabs>
          <w:tab w:val="left" w:pos="7725"/>
        </w:tabs>
        <w:jc w:val="both"/>
        <w:rPr>
          <w:sz w:val="20"/>
          <w:szCs w:val="20"/>
        </w:rPr>
      </w:pPr>
      <w:r w:rsidRPr="00177096">
        <w:rPr>
          <w:sz w:val="20"/>
          <w:szCs w:val="20"/>
        </w:rPr>
        <w:t>Exemples de volumes non chauffés : rez-de-chaussée sans sas à l'entrée du bâtiment, palier d'étage non cloisonné par rapport à un RDC sans sas à l'entrée du bâtiment, parking souterrain, galerie technique en sous-sol, caves...</w:t>
      </w:r>
    </w:p>
    <w:p w14:paraId="642338F6" w14:textId="77777777" w:rsidR="00B84730" w:rsidRPr="00177096" w:rsidRDefault="00B84730" w:rsidP="00B84730">
      <w:pPr>
        <w:tabs>
          <w:tab w:val="left" w:pos="7725"/>
        </w:tabs>
        <w:spacing w:before="120"/>
        <w:jc w:val="both"/>
        <w:rPr>
          <w:sz w:val="20"/>
          <w:szCs w:val="20"/>
        </w:rPr>
      </w:pPr>
      <w:r w:rsidRPr="00177096">
        <w:rPr>
          <w:sz w:val="20"/>
          <w:szCs w:val="20"/>
        </w:rPr>
        <w:t xml:space="preserve">Caractéristiques de l’isolant mis en place : </w:t>
      </w:r>
    </w:p>
    <w:p w14:paraId="364D0F35" w14:textId="77777777" w:rsidR="00B84730" w:rsidRPr="00177096" w:rsidRDefault="00B84730" w:rsidP="00B84730">
      <w:pPr>
        <w:tabs>
          <w:tab w:val="left" w:pos="7725"/>
        </w:tabs>
        <w:jc w:val="both"/>
        <w:rPr>
          <w:sz w:val="20"/>
          <w:szCs w:val="20"/>
        </w:rPr>
      </w:pPr>
      <w:r w:rsidRPr="00177096">
        <w:rPr>
          <w:sz w:val="20"/>
          <w:szCs w:val="20"/>
        </w:rPr>
        <w:t>*Marque : ….........................</w:t>
      </w:r>
    </w:p>
    <w:p w14:paraId="454D35ED" w14:textId="77777777" w:rsidR="00B84730" w:rsidRPr="00177096" w:rsidRDefault="00B84730" w:rsidP="00B84730">
      <w:pPr>
        <w:tabs>
          <w:tab w:val="left" w:pos="7725"/>
        </w:tabs>
        <w:jc w:val="both"/>
        <w:rPr>
          <w:sz w:val="20"/>
          <w:szCs w:val="20"/>
        </w:rPr>
      </w:pPr>
      <w:r w:rsidRPr="00177096">
        <w:rPr>
          <w:sz w:val="20"/>
          <w:szCs w:val="20"/>
        </w:rPr>
        <w:t>*Référence : ….........................</w:t>
      </w:r>
    </w:p>
    <w:p w14:paraId="3E1A9E7D" w14:textId="77777777" w:rsidR="00B84730" w:rsidRPr="00177096" w:rsidRDefault="00B84730" w:rsidP="00B84730">
      <w:pPr>
        <w:tabs>
          <w:tab w:val="left" w:pos="7725"/>
        </w:tabs>
        <w:jc w:val="both"/>
        <w:rPr>
          <w:sz w:val="20"/>
          <w:szCs w:val="20"/>
        </w:rPr>
      </w:pPr>
      <w:r w:rsidRPr="00177096">
        <w:rPr>
          <w:sz w:val="20"/>
          <w:szCs w:val="20"/>
        </w:rPr>
        <w:t>*Epaisseur : ……………</w:t>
      </w:r>
      <w:proofErr w:type="gramStart"/>
      <w:r w:rsidRPr="00177096">
        <w:rPr>
          <w:sz w:val="20"/>
          <w:szCs w:val="20"/>
        </w:rPr>
        <w:t>…….</w:t>
      </w:r>
      <w:proofErr w:type="gramEnd"/>
      <w:r w:rsidRPr="00177096">
        <w:rPr>
          <w:sz w:val="20"/>
          <w:szCs w:val="20"/>
        </w:rPr>
        <w:t>.</w:t>
      </w:r>
    </w:p>
    <w:p w14:paraId="1E3EEFA3" w14:textId="49747C0D" w:rsidR="00B84730" w:rsidRPr="00177096" w:rsidRDefault="00B84730" w:rsidP="00B84730">
      <w:pPr>
        <w:tabs>
          <w:tab w:val="left" w:pos="7725"/>
        </w:tabs>
        <w:jc w:val="both"/>
        <w:rPr>
          <w:sz w:val="20"/>
          <w:szCs w:val="20"/>
        </w:rPr>
      </w:pPr>
      <w:r w:rsidRPr="00177096">
        <w:rPr>
          <w:sz w:val="20"/>
          <w:szCs w:val="20"/>
        </w:rPr>
        <w:t xml:space="preserve">L’isolant est de classe supérieure ou égale à </w:t>
      </w:r>
      <w:ins w:id="19" w:author="GOISLOT Damien" w:date="2021-09-21T08:16:00Z">
        <w:r w:rsidR="002A5448">
          <w:rPr>
            <w:sz w:val="20"/>
            <w:szCs w:val="20"/>
          </w:rPr>
          <w:t>4</w:t>
        </w:r>
      </w:ins>
      <w:bookmarkStart w:id="20" w:name="_GoBack"/>
      <w:bookmarkEnd w:id="20"/>
      <w:del w:id="21" w:author="GOISLOT Damien" w:date="2021-09-21T08:16:00Z">
        <w:r w:rsidRPr="00177096" w:rsidDel="002A5448">
          <w:rPr>
            <w:sz w:val="20"/>
            <w:szCs w:val="20"/>
          </w:rPr>
          <w:delText>3</w:delText>
        </w:r>
      </w:del>
      <w:r w:rsidRPr="00177096">
        <w:rPr>
          <w:sz w:val="20"/>
          <w:szCs w:val="20"/>
        </w:rPr>
        <w:t xml:space="preserve"> selon la norme NF EN 12 828+A1:2014.</w:t>
      </w:r>
    </w:p>
    <w:p w14:paraId="6F7C0BF7" w14:textId="77777777" w:rsidR="00B84730" w:rsidRPr="00177096" w:rsidRDefault="00B84730" w:rsidP="00B84730">
      <w:pPr>
        <w:tabs>
          <w:tab w:val="left" w:pos="7725"/>
        </w:tabs>
        <w:spacing w:before="120"/>
        <w:jc w:val="both"/>
        <w:rPr>
          <w:sz w:val="20"/>
          <w:szCs w:val="20"/>
        </w:rPr>
      </w:pPr>
      <w:r w:rsidRPr="00177096">
        <w:rPr>
          <w:sz w:val="20"/>
          <w:szCs w:val="20"/>
        </w:rPr>
        <w:t>Coordonnées de l'organisme d'inspection ayant établi le rapport de conformité de l'opération au regard des exigences de la fiche standardisée :</w:t>
      </w:r>
    </w:p>
    <w:p w14:paraId="04E3F513" w14:textId="77777777" w:rsidR="00B84730" w:rsidRPr="00177096" w:rsidRDefault="00B84730" w:rsidP="00B84730">
      <w:pPr>
        <w:tabs>
          <w:tab w:val="left" w:pos="7725"/>
        </w:tabs>
        <w:jc w:val="both"/>
        <w:rPr>
          <w:sz w:val="20"/>
          <w:szCs w:val="20"/>
        </w:rPr>
      </w:pPr>
      <w:r w:rsidRPr="00177096">
        <w:rPr>
          <w:sz w:val="20"/>
          <w:szCs w:val="20"/>
        </w:rPr>
        <w:t>*Raison sociale : …...............................</w:t>
      </w:r>
    </w:p>
    <w:p w14:paraId="383D9492" w14:textId="77777777" w:rsidR="00B84730" w:rsidRPr="00177096" w:rsidRDefault="00B84730" w:rsidP="00B84730">
      <w:pPr>
        <w:tabs>
          <w:tab w:val="left" w:pos="7725"/>
        </w:tabs>
        <w:jc w:val="both"/>
        <w:rPr>
          <w:sz w:val="20"/>
          <w:szCs w:val="20"/>
        </w:rPr>
      </w:pPr>
      <w:r w:rsidRPr="00177096">
        <w:rPr>
          <w:sz w:val="20"/>
          <w:szCs w:val="20"/>
        </w:rPr>
        <w:t>*Numéro SIREN : …............................</w:t>
      </w:r>
    </w:p>
    <w:p w14:paraId="2D79877F" w14:textId="77777777" w:rsidR="00B84730" w:rsidRPr="00177096" w:rsidRDefault="00B84730" w:rsidP="00B84730">
      <w:pPr>
        <w:tabs>
          <w:tab w:val="left" w:pos="7725"/>
        </w:tabs>
        <w:jc w:val="both"/>
        <w:rPr>
          <w:sz w:val="20"/>
          <w:szCs w:val="20"/>
        </w:rPr>
      </w:pPr>
      <w:r w:rsidRPr="00177096">
        <w:rPr>
          <w:sz w:val="20"/>
          <w:szCs w:val="20"/>
        </w:rPr>
        <w:t>*Numéro d’accréditation (COFRAC) ou équivalent de l’organisme</w:t>
      </w:r>
      <w:proofErr w:type="gramStart"/>
      <w:r w:rsidRPr="00177096">
        <w:rPr>
          <w:sz w:val="20"/>
          <w:szCs w:val="20"/>
        </w:rPr>
        <w:t xml:space="preserve"> :…</w:t>
      </w:r>
      <w:proofErr w:type="gramEnd"/>
      <w:r w:rsidRPr="00177096">
        <w:rPr>
          <w:sz w:val="20"/>
          <w:szCs w:val="20"/>
        </w:rPr>
        <w:t>……………..</w:t>
      </w:r>
    </w:p>
    <w:p w14:paraId="2A4FE08A" w14:textId="77777777" w:rsidR="00B84730" w:rsidRPr="00177096" w:rsidRDefault="00B84730" w:rsidP="00B84730">
      <w:pPr>
        <w:tabs>
          <w:tab w:val="left" w:pos="7725"/>
        </w:tabs>
        <w:jc w:val="both"/>
        <w:rPr>
          <w:sz w:val="20"/>
          <w:szCs w:val="20"/>
        </w:rPr>
      </w:pPr>
      <w:r w:rsidRPr="00177096">
        <w:rPr>
          <w:sz w:val="20"/>
          <w:szCs w:val="20"/>
        </w:rPr>
        <w:t>*Date de fin de validité de l’accréditation de l’organisme</w:t>
      </w:r>
      <w:proofErr w:type="gramStart"/>
      <w:r w:rsidRPr="00177096">
        <w:rPr>
          <w:sz w:val="20"/>
          <w:szCs w:val="20"/>
        </w:rPr>
        <w:t> :…</w:t>
      </w:r>
      <w:proofErr w:type="gramEnd"/>
      <w:r w:rsidRPr="00177096">
        <w:rPr>
          <w:sz w:val="20"/>
          <w:szCs w:val="20"/>
        </w:rPr>
        <w:t>………….</w:t>
      </w:r>
    </w:p>
    <w:p w14:paraId="5565D9F6" w14:textId="77777777" w:rsidR="00B84730" w:rsidRPr="00177096" w:rsidRDefault="00B84730" w:rsidP="00B84730">
      <w:pPr>
        <w:pStyle w:val="Titre4"/>
        <w:tabs>
          <w:tab w:val="center" w:pos="0"/>
        </w:tabs>
        <w:jc w:val="both"/>
        <w:rPr>
          <w:rFonts w:ascii="Times New Roman" w:hAnsi="Times New Roman" w:cs="Times New Roman"/>
          <w:color w:val="auto"/>
          <w:sz w:val="20"/>
        </w:rPr>
      </w:pPr>
      <w:r w:rsidRPr="00177096">
        <w:rPr>
          <w:rFonts w:ascii="Times New Roman" w:hAnsi="Times New Roman" w:cs="Times New Roman"/>
          <w:color w:val="auto"/>
          <w:sz w:val="20"/>
        </w:rPr>
        <w:t>*Référence du rapport établi par l’organisme</w:t>
      </w:r>
      <w:proofErr w:type="gramStart"/>
      <w:r w:rsidRPr="00177096">
        <w:rPr>
          <w:rFonts w:ascii="Times New Roman" w:hAnsi="Times New Roman" w:cs="Times New Roman"/>
          <w:color w:val="auto"/>
          <w:sz w:val="20"/>
        </w:rPr>
        <w:t> :…</w:t>
      </w:r>
      <w:proofErr w:type="gramEnd"/>
      <w:r w:rsidRPr="00177096">
        <w:rPr>
          <w:rFonts w:ascii="Times New Roman" w:hAnsi="Times New Roman" w:cs="Times New Roman"/>
          <w:color w:val="auto"/>
          <w:sz w:val="20"/>
        </w:rPr>
        <w:t>…………….</w:t>
      </w:r>
    </w:p>
    <w:p w14:paraId="3F678550" w14:textId="77777777" w:rsidR="00D04493" w:rsidRDefault="00D04493"/>
    <w:sectPr w:rsidR="00D04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5B61AA"/>
    <w:multiLevelType w:val="multilevel"/>
    <w:tmpl w:val="FC76DF64"/>
    <w:lvl w:ilvl="0">
      <w:start w:val="1"/>
      <w:numFmt w:val="none"/>
      <w:pStyle w:val="Titre11"/>
      <w:suff w:val="nothing"/>
      <w:lvlText w:val=""/>
      <w:lvlJc w:val="left"/>
      <w:pPr>
        <w:ind w:left="432" w:hanging="432"/>
      </w:pPr>
      <w:rPr>
        <w:color w:val="00000A"/>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ulien PARC">
    <w15:presenceInfo w15:providerId="AD" w15:userId="S-1-5-21-3166109984-3408103959-2420276549-3412"/>
  </w15:person>
  <w15:person w15:author="GOISLOT Damien">
    <w15:presenceInfo w15:providerId="None" w15:userId="GOISLOT Dami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730"/>
    <w:rsid w:val="002A5448"/>
    <w:rsid w:val="00362DCD"/>
    <w:rsid w:val="00593912"/>
    <w:rsid w:val="008D4BDD"/>
    <w:rsid w:val="009F05FB"/>
    <w:rsid w:val="00B84730"/>
    <w:rsid w:val="00D044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3E1B58D"/>
  <w15:chartTrackingRefBased/>
  <w15:docId w15:val="{6A0736BC-D8B9-4EEA-A760-6C6CA9775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4730"/>
    <w:pPr>
      <w:suppressAutoHyphens/>
      <w:spacing w:after="0" w:line="240" w:lineRule="auto"/>
    </w:pPr>
    <w:rPr>
      <w:rFonts w:ascii="Times New Roman" w:eastAsia="Times New Roman" w:hAnsi="Times New Roman" w:cs="Times New Roman"/>
      <w:kern w:val="1"/>
      <w:sz w:val="24"/>
      <w:szCs w:val="24"/>
      <w:lang w:eastAsia="zh-CN"/>
    </w:rPr>
  </w:style>
  <w:style w:type="paragraph" w:styleId="Titre4">
    <w:name w:val="heading 4"/>
    <w:basedOn w:val="Normal"/>
    <w:next w:val="Normal"/>
    <w:link w:val="Titre4Car"/>
    <w:uiPriority w:val="9"/>
    <w:unhideWhenUsed/>
    <w:qFormat/>
    <w:rsid w:val="00B84730"/>
    <w:pPr>
      <w:keepNext/>
      <w:keepLines/>
      <w:spacing w:before="200"/>
      <w:outlineLvl w:val="3"/>
    </w:pPr>
    <w:rPr>
      <w:rFonts w:asciiTheme="majorHAnsi" w:eastAsiaTheme="majorEastAsia" w:hAnsiTheme="majorHAnsi" w:cstheme="majorBidi"/>
      <w:b/>
      <w:bCs/>
      <w:i/>
      <w:iCs/>
      <w:color w:val="4472C4"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uiPriority w:val="9"/>
    <w:rsid w:val="00B84730"/>
    <w:rPr>
      <w:rFonts w:asciiTheme="majorHAnsi" w:eastAsiaTheme="majorEastAsia" w:hAnsiTheme="majorHAnsi" w:cstheme="majorBidi"/>
      <w:b/>
      <w:bCs/>
      <w:i/>
      <w:iCs/>
      <w:color w:val="4472C4" w:themeColor="accent1"/>
      <w:kern w:val="1"/>
      <w:sz w:val="24"/>
      <w:szCs w:val="24"/>
      <w:lang w:eastAsia="zh-CN"/>
    </w:rPr>
  </w:style>
  <w:style w:type="paragraph" w:customStyle="1" w:styleId="xl25">
    <w:name w:val="xl25"/>
    <w:basedOn w:val="Normal"/>
    <w:qFormat/>
    <w:rsid w:val="00B84730"/>
    <w:pPr>
      <w:pBdr>
        <w:bottom w:val="single" w:sz="8" w:space="0" w:color="000000"/>
      </w:pBdr>
      <w:spacing w:before="280" w:after="280"/>
      <w:jc w:val="center"/>
    </w:pPr>
    <w:rPr>
      <w:rFonts w:ascii="Arial Unicode MS" w:eastAsia="Arial Unicode MS" w:hAnsi="Arial Unicode MS" w:cs="Arial Unicode MS"/>
      <w:sz w:val="22"/>
    </w:rPr>
  </w:style>
  <w:style w:type="paragraph" w:styleId="Notedebasdepage">
    <w:name w:val="footnote text"/>
    <w:basedOn w:val="Normal"/>
    <w:link w:val="NotedebasdepageCar"/>
    <w:rsid w:val="00B84730"/>
  </w:style>
  <w:style w:type="character" w:customStyle="1" w:styleId="NotedebasdepageCar">
    <w:name w:val="Note de bas de page Car"/>
    <w:basedOn w:val="Policepardfaut"/>
    <w:link w:val="Notedebasdepage"/>
    <w:rsid w:val="00B84730"/>
    <w:rPr>
      <w:rFonts w:ascii="Times New Roman" w:eastAsia="Times New Roman" w:hAnsi="Times New Roman" w:cs="Times New Roman"/>
      <w:kern w:val="1"/>
      <w:sz w:val="24"/>
      <w:szCs w:val="24"/>
      <w:lang w:eastAsia="zh-CN"/>
    </w:rPr>
  </w:style>
  <w:style w:type="paragraph" w:customStyle="1" w:styleId="Standard">
    <w:name w:val="Standard"/>
    <w:rsid w:val="00B84730"/>
    <w:pPr>
      <w:suppressAutoHyphens/>
      <w:spacing w:after="170" w:line="240" w:lineRule="auto"/>
      <w:jc w:val="both"/>
      <w:textAlignment w:val="baseline"/>
    </w:pPr>
    <w:rPr>
      <w:rFonts w:ascii="Arial" w:eastAsia="SimSun" w:hAnsi="Arial" w:cs="Mangal"/>
      <w:kern w:val="1"/>
      <w:szCs w:val="24"/>
      <w:lang w:eastAsia="zh-CN" w:bidi="hi-IN"/>
    </w:rPr>
  </w:style>
  <w:style w:type="paragraph" w:customStyle="1" w:styleId="Titre11">
    <w:name w:val="Titre 11"/>
    <w:basedOn w:val="Normal"/>
    <w:qFormat/>
    <w:rsid w:val="00B84730"/>
    <w:pPr>
      <w:keepNext/>
      <w:numPr>
        <w:numId w:val="1"/>
      </w:numPr>
      <w:spacing w:after="200" w:line="276" w:lineRule="auto"/>
    </w:pPr>
    <w:rPr>
      <w:kern w:val="0"/>
    </w:rPr>
  </w:style>
  <w:style w:type="paragraph" w:styleId="Rvision">
    <w:name w:val="Revision"/>
    <w:hidden/>
    <w:uiPriority w:val="99"/>
    <w:semiHidden/>
    <w:rsid w:val="008D4BDD"/>
    <w:pPr>
      <w:spacing w:after="0" w:line="240" w:lineRule="auto"/>
    </w:pPr>
    <w:rPr>
      <w:rFonts w:ascii="Times New Roman" w:eastAsia="Times New Roman" w:hAnsi="Times New Roman" w:cs="Times New Roman"/>
      <w:kern w:val="1"/>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1072</Words>
  <Characters>5899</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Pisano</dc:creator>
  <cp:keywords/>
  <dc:description/>
  <cp:lastModifiedBy>GOISLOT Damien</cp:lastModifiedBy>
  <cp:revision>6</cp:revision>
  <dcterms:created xsi:type="dcterms:W3CDTF">2021-07-12T11:14:00Z</dcterms:created>
  <dcterms:modified xsi:type="dcterms:W3CDTF">2021-09-21T06:16:00Z</dcterms:modified>
</cp:coreProperties>
</file>